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E9" w:rsidRDefault="00A37E22" w:rsidP="005C6CE4">
      <w:pPr>
        <w:jc w:val="center"/>
        <w:rPr>
          <w:rFonts w:ascii="Tahoma" w:hAnsi="Tahoma" w:cs="Tahoma"/>
          <w:b/>
          <w:sz w:val="24"/>
          <w:szCs w:val="24"/>
        </w:rPr>
      </w:pPr>
      <w:r w:rsidRPr="00A37E22">
        <w:rPr>
          <w:rFonts w:ascii="Tahoma" w:hAnsi="Tahoma" w:cs="Tahoma"/>
          <w:b/>
          <w:sz w:val="24"/>
          <w:szCs w:val="24"/>
        </w:rPr>
        <w:t>ACCESSO CIVICO</w:t>
      </w:r>
    </w:p>
    <w:p w:rsidR="00A37E22" w:rsidRPr="005618C1" w:rsidRDefault="00396516" w:rsidP="0072172B">
      <w:pPr>
        <w:jc w:val="both"/>
        <w:rPr>
          <w:ins w:id="0" w:author="CANDURA  LUCA" w:date="2016-12-19T10:47:00Z"/>
        </w:rPr>
      </w:pPr>
      <w:r w:rsidRPr="005618C1">
        <w:t xml:space="preserve">Il </w:t>
      </w:r>
      <w:r w:rsidR="00A37E22" w:rsidRPr="005618C1">
        <w:t>decreto legislativo 33/2013</w:t>
      </w:r>
      <w:r w:rsidR="00CF1F22" w:rsidRPr="005618C1">
        <w:t xml:space="preserve"> ( </w:t>
      </w:r>
      <w:r w:rsidR="00974BEC" w:rsidRPr="005618C1">
        <w:t>“Riordino della disciplina riguardante il diritto di accesso civico e gli obblighi di pubblicità, trasparenza e diffusione di informazioni da parte delle pubbliche amministrazioni”)</w:t>
      </w:r>
      <w:r w:rsidR="00A37E22" w:rsidRPr="005618C1">
        <w:t xml:space="preserve">, come modificato dal d. </w:t>
      </w:r>
      <w:r w:rsidR="00C95A6A" w:rsidRPr="005618C1">
        <w:t>lgs. 97/2016 (</w:t>
      </w:r>
      <w:r w:rsidR="00C95A6A" w:rsidRPr="005618C1">
        <w:rPr>
          <w:color w:val="000000"/>
          <w:shd w:val="clear" w:color="auto" w:fill="F9F8F4"/>
        </w:rPr>
        <w:t>Revisione e semplificazione delle disposizioni in materia di prevenzion</w:t>
      </w:r>
      <w:r w:rsidR="00022C3B" w:rsidRPr="005618C1">
        <w:rPr>
          <w:color w:val="000000"/>
          <w:shd w:val="clear" w:color="auto" w:fill="F9F8F4"/>
        </w:rPr>
        <w:t xml:space="preserve">e della corruzione, pubblicità </w:t>
      </w:r>
      <w:r w:rsidR="00C95A6A" w:rsidRPr="005618C1">
        <w:rPr>
          <w:color w:val="000000"/>
          <w:shd w:val="clear" w:color="auto" w:fill="F9F8F4"/>
        </w:rPr>
        <w:t xml:space="preserve">e trasparenza, correttivo della legge 6 novembre 2012, n. 190 e del decreto legislativo 14 marzo 2013, n. 33, ai sensi dell'articolo 7 della legge 7 agosto 2015, n. 124, in materia di riorganizzazione delle amministrazioni pubbliche) </w:t>
      </w:r>
      <w:r w:rsidRPr="005618C1">
        <w:rPr>
          <w:color w:val="000000"/>
          <w:shd w:val="clear" w:color="auto" w:fill="F9F8F4"/>
        </w:rPr>
        <w:t>disciplina, all’art. 5, l’istituto dell’</w:t>
      </w:r>
      <w:r w:rsidR="00C95A6A" w:rsidRPr="005618C1">
        <w:rPr>
          <w:color w:val="000000"/>
          <w:shd w:val="clear" w:color="auto" w:fill="F9F8F4"/>
        </w:rPr>
        <w:t>accesso civico.</w:t>
      </w:r>
    </w:p>
    <w:p w:rsidR="00EA3542" w:rsidRPr="005618C1" w:rsidRDefault="00EA3542" w:rsidP="0072172B">
      <w:pPr>
        <w:jc w:val="both"/>
      </w:pPr>
      <w:r w:rsidRPr="005618C1">
        <w:t>Tale norma, in particolare, prevede, al comma 1</w:t>
      </w:r>
      <w:r w:rsidR="00BF69A7">
        <w:t>,</w:t>
      </w:r>
      <w:r w:rsidRPr="005618C1">
        <w:t xml:space="preserve"> l’accesso civico relativo ai dati, documenti e informazioni che l’amministrazione ha l’obbligo di pubblicare sul sito web. L’art. 5, comma 2, invece, concerne il cosiddetto accesso generalizzato, attivabile da chiunque e avente ad oggetto tutti dati e i documenti detenuti dalle pubbliche amministrazioni, fatti salvi i limiti previsti dall’art. 5-bis del D.</w:t>
      </w:r>
      <w:r w:rsidR="00C51A84">
        <w:t xml:space="preserve"> </w:t>
      </w:r>
      <w:proofErr w:type="spellStart"/>
      <w:r w:rsidRPr="005618C1">
        <w:t>Lgs</w:t>
      </w:r>
      <w:proofErr w:type="spellEnd"/>
      <w:r w:rsidRPr="005618C1">
        <w:t>. 33/2013 (introdotto dal D.</w:t>
      </w:r>
      <w:r w:rsidR="0072172B">
        <w:t xml:space="preserve"> </w:t>
      </w:r>
      <w:proofErr w:type="spellStart"/>
      <w:r w:rsidRPr="005618C1">
        <w:t>Lgs</w:t>
      </w:r>
      <w:proofErr w:type="spellEnd"/>
      <w:r w:rsidRPr="005618C1">
        <w:t>. 97/2016).</w:t>
      </w:r>
    </w:p>
    <w:p w:rsidR="00226B7C" w:rsidRPr="005618C1" w:rsidRDefault="00BF69A7" w:rsidP="0072172B">
      <w:pPr>
        <w:jc w:val="both"/>
        <w:rPr>
          <w:rFonts w:cs="Tahoma"/>
          <w:shd w:val="clear" w:color="auto" w:fill="F9F8F4"/>
        </w:rPr>
      </w:pPr>
      <w:proofErr w:type="spellStart"/>
      <w:r>
        <w:rPr>
          <w:rFonts w:cs="Tahoma"/>
          <w:color w:val="000000"/>
          <w:shd w:val="clear" w:color="auto" w:fill="F9F8F4"/>
        </w:rPr>
        <w:t>L’</w:t>
      </w:r>
      <w:r w:rsidR="00C95A6A" w:rsidRPr="005618C1">
        <w:rPr>
          <w:rFonts w:cs="Tahoma"/>
          <w:color w:val="000000"/>
          <w:shd w:val="clear" w:color="auto" w:fill="F9F8F4"/>
        </w:rPr>
        <w:t>Anac</w:t>
      </w:r>
      <w:proofErr w:type="spellEnd"/>
      <w:r w:rsidR="00022C3B" w:rsidRPr="005618C1">
        <w:rPr>
          <w:rFonts w:cs="Tahoma"/>
          <w:color w:val="000000"/>
          <w:shd w:val="clear" w:color="auto" w:fill="F9F8F4"/>
        </w:rPr>
        <w:t xml:space="preserve"> (Autorità Nazionale Anticorruzione)</w:t>
      </w:r>
      <w:r w:rsidR="00C95A6A" w:rsidRPr="005618C1">
        <w:rPr>
          <w:rFonts w:cs="Tahoma"/>
          <w:color w:val="000000"/>
          <w:shd w:val="clear" w:color="auto" w:fill="F9F8F4"/>
        </w:rPr>
        <w:t xml:space="preserve"> attraverso lo schema </w:t>
      </w:r>
      <w:r w:rsidR="00396516" w:rsidRPr="005618C1">
        <w:rPr>
          <w:rFonts w:cs="Tahoma"/>
          <w:color w:val="000000"/>
          <w:shd w:val="clear" w:color="auto" w:fill="F9F8F4"/>
        </w:rPr>
        <w:t xml:space="preserve">di </w:t>
      </w:r>
      <w:r w:rsidR="00C95A6A" w:rsidRPr="005618C1">
        <w:rPr>
          <w:rFonts w:cs="Tahoma"/>
          <w:color w:val="000000"/>
          <w:shd w:val="clear" w:color="auto" w:fill="F9F8F4"/>
        </w:rPr>
        <w:t>linee guida recanti le indicazioni operative ai fini della definizione delle esclusioni e dei limiti all’accesso civ</w:t>
      </w:r>
      <w:r w:rsidR="00C51A84">
        <w:rPr>
          <w:rFonts w:cs="Tahoma"/>
          <w:color w:val="000000"/>
          <w:shd w:val="clear" w:color="auto" w:fill="F9F8F4"/>
        </w:rPr>
        <w:t xml:space="preserve">ico di cui all’art.5 co. 2 del D. </w:t>
      </w:r>
      <w:proofErr w:type="spellStart"/>
      <w:r w:rsidR="00C51A84">
        <w:rPr>
          <w:rFonts w:cs="Tahoma"/>
          <w:color w:val="000000"/>
          <w:shd w:val="clear" w:color="auto" w:fill="F9F8F4"/>
        </w:rPr>
        <w:t>L</w:t>
      </w:r>
      <w:r w:rsidR="00C95A6A" w:rsidRPr="005618C1">
        <w:rPr>
          <w:rFonts w:cs="Tahoma"/>
          <w:color w:val="000000"/>
          <w:shd w:val="clear" w:color="auto" w:fill="F9F8F4"/>
        </w:rPr>
        <w:t>gs</w:t>
      </w:r>
      <w:proofErr w:type="spellEnd"/>
      <w:r w:rsidR="00C95A6A" w:rsidRPr="005618C1">
        <w:rPr>
          <w:rFonts w:cs="Tahoma"/>
          <w:color w:val="000000"/>
          <w:shd w:val="clear" w:color="auto" w:fill="F9F8F4"/>
        </w:rPr>
        <w:t xml:space="preserve"> 33/2013</w:t>
      </w:r>
      <w:r w:rsidR="00226B7C" w:rsidRPr="005618C1">
        <w:rPr>
          <w:rFonts w:cs="Tahoma"/>
          <w:shd w:val="clear" w:color="auto" w:fill="F9F8F4"/>
        </w:rPr>
        <w:t>, pubblicato il 11/11/2016,</w:t>
      </w:r>
      <w:r w:rsidR="00C95A6A" w:rsidRPr="005618C1">
        <w:rPr>
          <w:rFonts w:cs="Tahoma"/>
          <w:shd w:val="clear" w:color="auto" w:fill="F9F8F4"/>
        </w:rPr>
        <w:t xml:space="preserve"> </w:t>
      </w:r>
      <w:r w:rsidR="00226B7C" w:rsidRPr="005618C1">
        <w:rPr>
          <w:rFonts w:cs="Tahoma"/>
          <w:shd w:val="clear" w:color="auto" w:fill="F9F8F4"/>
        </w:rPr>
        <w:t>fornisce delle precisazioni in merito all’istituto dell’accesso comprensivo sia della disciplina prevista dalla legge 241/1990 (acce</w:t>
      </w:r>
      <w:bookmarkStart w:id="1" w:name="_GoBack"/>
      <w:bookmarkEnd w:id="1"/>
      <w:r w:rsidR="00226B7C" w:rsidRPr="005618C1">
        <w:rPr>
          <w:rFonts w:cs="Tahoma"/>
          <w:shd w:val="clear" w:color="auto" w:fill="F9F8F4"/>
        </w:rPr>
        <w:t>sso documentale) sia di quella sopra</w:t>
      </w:r>
      <w:r w:rsidR="003F2860" w:rsidRPr="005618C1">
        <w:rPr>
          <w:rFonts w:cs="Tahoma"/>
          <w:shd w:val="clear" w:color="auto" w:fill="F9F8F4"/>
        </w:rPr>
        <w:t xml:space="preserve"> </w:t>
      </w:r>
      <w:r w:rsidR="00226B7C" w:rsidRPr="005618C1">
        <w:rPr>
          <w:rFonts w:cs="Tahoma"/>
          <w:shd w:val="clear" w:color="auto" w:fill="F9F8F4"/>
        </w:rPr>
        <w:t>evidenziata (accesso civico e accesso generalizzato).</w:t>
      </w:r>
    </w:p>
    <w:p w:rsidR="00C95A6A" w:rsidRPr="005618C1" w:rsidRDefault="00226B7C" w:rsidP="0072172B">
      <w:pPr>
        <w:jc w:val="both"/>
        <w:rPr>
          <w:rFonts w:cs="Tahoma"/>
          <w:i/>
        </w:rPr>
      </w:pPr>
      <w:r w:rsidRPr="005618C1">
        <w:rPr>
          <w:rFonts w:cs="Tahoma"/>
          <w:shd w:val="clear" w:color="auto" w:fill="F9F8F4"/>
        </w:rPr>
        <w:t>In particolare, alla luce della normativa e delle predette linee guida, si forniscono alcune indicazioni di carattere operativo ai fini dell’esercizio del diritto di accesso nei confronti del Politecnico di Torino:</w:t>
      </w:r>
    </w:p>
    <w:p w:rsidR="00220418" w:rsidRPr="005618C1" w:rsidRDefault="00220418" w:rsidP="0072172B">
      <w:pPr>
        <w:pStyle w:val="Paragrafoelenco"/>
        <w:numPr>
          <w:ilvl w:val="0"/>
          <w:numId w:val="1"/>
        </w:numPr>
        <w:jc w:val="both"/>
        <w:rPr>
          <w:rStyle w:val="Collegamentoipertestuale"/>
          <w:rFonts w:cs="Tahoma"/>
          <w:color w:val="auto"/>
          <w:u w:val="none"/>
        </w:rPr>
      </w:pPr>
      <w:r w:rsidRPr="005618C1">
        <w:rPr>
          <w:rFonts w:cs="Tahoma"/>
        </w:rPr>
        <w:t xml:space="preserve"> “</w:t>
      </w:r>
      <w:r w:rsidRPr="005618C1">
        <w:rPr>
          <w:rFonts w:cs="Tahoma"/>
          <w:b/>
        </w:rPr>
        <w:t>accesso documentale</w:t>
      </w:r>
      <w:r w:rsidRPr="005618C1">
        <w:rPr>
          <w:rFonts w:cs="Tahoma"/>
        </w:rPr>
        <w:t>”</w:t>
      </w:r>
      <w:r w:rsidR="00390D06" w:rsidRPr="005618C1">
        <w:rPr>
          <w:rFonts w:cs="Tahoma"/>
        </w:rPr>
        <w:t>:</w:t>
      </w:r>
      <w:r w:rsidRPr="005618C1">
        <w:rPr>
          <w:rFonts w:cs="Tahoma"/>
        </w:rPr>
        <w:t xml:space="preserve"> si intende l’accesso disciplinato dal capo V della legge </w:t>
      </w:r>
      <w:r w:rsidR="00706783" w:rsidRPr="005618C1">
        <w:rPr>
          <w:rFonts w:cs="Tahoma"/>
        </w:rPr>
        <w:t xml:space="preserve">    </w:t>
      </w:r>
      <w:r w:rsidRPr="005618C1">
        <w:rPr>
          <w:rFonts w:cs="Tahoma"/>
        </w:rPr>
        <w:t>241/1990;</w:t>
      </w:r>
      <w:r w:rsidR="00390D06" w:rsidRPr="005618C1">
        <w:rPr>
          <w:rFonts w:cs="Tahoma"/>
        </w:rPr>
        <w:t xml:space="preserve"> </w:t>
      </w:r>
      <w:r w:rsidR="00226B7C" w:rsidRPr="005618C1">
        <w:rPr>
          <w:rFonts w:cs="Tahoma"/>
        </w:rPr>
        <w:t xml:space="preserve">tali norme non hanno subito modifiche dal d.lgs. 97/2016. </w:t>
      </w:r>
      <w:r w:rsidR="00E050A0" w:rsidRPr="005618C1">
        <w:rPr>
          <w:rFonts w:cs="Tahoma"/>
        </w:rPr>
        <w:t xml:space="preserve">Il soggetto interessato può </w:t>
      </w:r>
      <w:r w:rsidR="00390D06" w:rsidRPr="005618C1">
        <w:rPr>
          <w:rFonts w:cs="Tahoma"/>
        </w:rPr>
        <w:t>inoltr</w:t>
      </w:r>
      <w:r w:rsidR="00E050A0" w:rsidRPr="005618C1">
        <w:rPr>
          <w:rFonts w:cs="Tahoma"/>
        </w:rPr>
        <w:t>are</w:t>
      </w:r>
      <w:r w:rsidR="00390D06" w:rsidRPr="005618C1">
        <w:rPr>
          <w:rFonts w:cs="Tahoma"/>
        </w:rPr>
        <w:t xml:space="preserve"> le richieste alle strutture di rifer</w:t>
      </w:r>
      <w:r w:rsidR="001B1A25" w:rsidRPr="005618C1">
        <w:rPr>
          <w:rFonts w:cs="Tahoma"/>
        </w:rPr>
        <w:t xml:space="preserve">imento o in alternativa via </w:t>
      </w:r>
      <w:proofErr w:type="spellStart"/>
      <w:r w:rsidR="001B1A25" w:rsidRPr="005618C1">
        <w:rPr>
          <w:rFonts w:cs="Tahoma"/>
        </w:rPr>
        <w:t>pec</w:t>
      </w:r>
      <w:proofErr w:type="spellEnd"/>
      <w:r w:rsidR="001B1A25" w:rsidRPr="005618C1">
        <w:rPr>
          <w:rFonts w:cs="Tahoma"/>
        </w:rPr>
        <w:t xml:space="preserve"> all’indirizzo </w:t>
      </w:r>
      <w:hyperlink r:id="rId6" w:history="1">
        <w:r w:rsidR="001B1A25" w:rsidRPr="005618C1">
          <w:rPr>
            <w:rStyle w:val="Collegamentoipertestuale"/>
            <w:rFonts w:cs="Tahoma"/>
          </w:rPr>
          <w:t>politecnicoditorino@pec.polito.it</w:t>
        </w:r>
      </w:hyperlink>
    </w:p>
    <w:p w:rsidR="00634E04" w:rsidRPr="005618C1" w:rsidRDefault="00390D06" w:rsidP="0072172B">
      <w:pPr>
        <w:pStyle w:val="Paragrafoelenco"/>
        <w:numPr>
          <w:ilvl w:val="0"/>
          <w:numId w:val="1"/>
        </w:numPr>
        <w:jc w:val="both"/>
        <w:rPr>
          <w:rFonts w:cs="Tahoma"/>
        </w:rPr>
      </w:pPr>
      <w:r w:rsidRPr="005618C1">
        <w:rPr>
          <w:rFonts w:cs="Tahoma"/>
        </w:rPr>
        <w:t>“</w:t>
      </w:r>
      <w:r w:rsidRPr="005618C1">
        <w:rPr>
          <w:rFonts w:cs="Tahoma"/>
          <w:b/>
        </w:rPr>
        <w:t>accesso civico</w:t>
      </w:r>
      <w:r w:rsidRPr="005618C1">
        <w:rPr>
          <w:rFonts w:cs="Tahoma"/>
        </w:rPr>
        <w:t>”:</w:t>
      </w:r>
      <w:r w:rsidR="00220418" w:rsidRPr="005618C1">
        <w:rPr>
          <w:rFonts w:cs="Tahoma"/>
        </w:rPr>
        <w:t xml:space="preserve"> si intende l’accesso di cui a</w:t>
      </w:r>
      <w:r w:rsidRPr="005618C1">
        <w:rPr>
          <w:rFonts w:cs="Tahoma"/>
        </w:rPr>
        <w:t>ll’art. 5, comma 1, del decreto  legislativo 33/2013, come modificato dal d.lgs. 97/2016</w:t>
      </w:r>
      <w:r w:rsidR="00220418" w:rsidRPr="005618C1">
        <w:rPr>
          <w:rFonts w:cs="Tahoma"/>
        </w:rPr>
        <w:t>, ai documenti oggetto</w:t>
      </w:r>
      <w:r w:rsidR="009A6918" w:rsidRPr="005618C1">
        <w:rPr>
          <w:rFonts w:cs="Tahoma"/>
        </w:rPr>
        <w:t xml:space="preserve"> di pubblicazione obbligatoria</w:t>
      </w:r>
      <w:r w:rsidR="00220418" w:rsidRPr="005618C1">
        <w:rPr>
          <w:rFonts w:cs="Tahoma"/>
        </w:rPr>
        <w:t>;</w:t>
      </w:r>
      <w:r w:rsidRPr="005618C1">
        <w:rPr>
          <w:rFonts w:cs="Tahoma"/>
        </w:rPr>
        <w:t xml:space="preserve"> per </w:t>
      </w:r>
      <w:r w:rsidR="009A6918" w:rsidRPr="005618C1">
        <w:rPr>
          <w:rFonts w:cs="Tahoma"/>
        </w:rPr>
        <w:t>tale tipologia di accesso</w:t>
      </w:r>
      <w:r w:rsidRPr="005618C1">
        <w:rPr>
          <w:rFonts w:cs="Tahoma"/>
        </w:rPr>
        <w:t xml:space="preserve">, </w:t>
      </w:r>
      <w:r w:rsidR="009A6918" w:rsidRPr="005618C1">
        <w:rPr>
          <w:rFonts w:cs="Tahoma"/>
        </w:rPr>
        <w:t xml:space="preserve">l’istante può inoltrare </w:t>
      </w:r>
      <w:r w:rsidRPr="005618C1">
        <w:rPr>
          <w:rFonts w:cs="Tahoma"/>
        </w:rPr>
        <w:t xml:space="preserve">le richieste </w:t>
      </w:r>
      <w:r w:rsidR="007D1FAD" w:rsidRPr="005618C1">
        <w:rPr>
          <w:rFonts w:cs="Tahoma"/>
        </w:rPr>
        <w:t xml:space="preserve">all’indirizzo di posta elettronica certificata </w:t>
      </w:r>
      <w:hyperlink r:id="rId7" w:history="1">
        <w:r w:rsidR="007D1FAD" w:rsidRPr="005618C1">
          <w:rPr>
            <w:rStyle w:val="Collegamentoipertestuale"/>
            <w:rFonts w:cs="Tahoma"/>
          </w:rPr>
          <w:t>politecnicoditorino@pec.polito.it</w:t>
        </w:r>
      </w:hyperlink>
      <w:r w:rsidR="00E22213" w:rsidRPr="00E22213">
        <w:rPr>
          <w:rStyle w:val="Collegamentoipertestuale"/>
          <w:rFonts w:cs="Tahoma"/>
          <w:u w:val="none"/>
        </w:rPr>
        <w:t xml:space="preserve">  </w:t>
      </w:r>
      <w:r w:rsidR="00E22213" w:rsidRPr="00E22213">
        <w:rPr>
          <w:rStyle w:val="Collegamentoipertestuale"/>
          <w:rFonts w:cs="Tahoma"/>
          <w:color w:val="auto"/>
          <w:u w:val="none"/>
        </w:rPr>
        <w:t>utilizzando il modulo</w:t>
      </w:r>
      <w:r w:rsidR="00E22213" w:rsidRPr="00E22213">
        <w:rPr>
          <w:rStyle w:val="Collegamentoipertestuale"/>
          <w:rFonts w:cs="Tahoma"/>
          <w:b/>
          <w:color w:val="auto"/>
          <w:u w:val="none"/>
        </w:rPr>
        <w:t xml:space="preserve"> </w:t>
      </w:r>
      <w:r w:rsidR="00E22213" w:rsidRPr="00E22213">
        <w:rPr>
          <w:rStyle w:val="Collegamentoipertestuale"/>
          <w:rFonts w:cs="Tahoma"/>
          <w:color w:val="auto"/>
          <w:u w:val="none"/>
        </w:rPr>
        <w:t>(link al modulo)</w:t>
      </w:r>
    </w:p>
    <w:p w:rsidR="00634E04" w:rsidRPr="005618C1" w:rsidRDefault="00220418" w:rsidP="0072172B">
      <w:pPr>
        <w:pStyle w:val="Paragrafoelenco"/>
        <w:numPr>
          <w:ilvl w:val="0"/>
          <w:numId w:val="1"/>
        </w:numPr>
        <w:jc w:val="both"/>
        <w:rPr>
          <w:rFonts w:cs="Tahoma"/>
        </w:rPr>
      </w:pPr>
      <w:r w:rsidRPr="005618C1">
        <w:rPr>
          <w:rFonts w:cs="Tahoma"/>
        </w:rPr>
        <w:t>“</w:t>
      </w:r>
      <w:r w:rsidRPr="005618C1">
        <w:rPr>
          <w:rFonts w:cs="Tahoma"/>
          <w:b/>
        </w:rPr>
        <w:t>accesso generalizzato</w:t>
      </w:r>
      <w:r w:rsidRPr="005618C1">
        <w:rPr>
          <w:rFonts w:cs="Tahoma"/>
        </w:rPr>
        <w:t>”</w:t>
      </w:r>
      <w:r w:rsidR="007150A7" w:rsidRPr="005618C1">
        <w:rPr>
          <w:rFonts w:cs="Tahoma"/>
        </w:rPr>
        <w:t>:</w:t>
      </w:r>
      <w:r w:rsidRPr="005618C1">
        <w:rPr>
          <w:rFonts w:cs="Tahoma"/>
        </w:rPr>
        <w:t xml:space="preserve"> si intende l’accesso di cui all’art.</w:t>
      </w:r>
      <w:r w:rsidR="00B12B34" w:rsidRPr="005618C1">
        <w:rPr>
          <w:rFonts w:cs="Tahoma"/>
        </w:rPr>
        <w:t xml:space="preserve"> 5</w:t>
      </w:r>
      <w:r w:rsidRPr="005618C1">
        <w:rPr>
          <w:rFonts w:cs="Tahoma"/>
        </w:rPr>
        <w:t xml:space="preserve">, comma 2, del decreto </w:t>
      </w:r>
      <w:r w:rsidR="00706783" w:rsidRPr="005618C1">
        <w:rPr>
          <w:rFonts w:cs="Tahoma"/>
        </w:rPr>
        <w:t xml:space="preserve"> </w:t>
      </w:r>
      <w:r w:rsidRPr="005618C1">
        <w:rPr>
          <w:rFonts w:cs="Tahoma"/>
        </w:rPr>
        <w:t xml:space="preserve">trasparenza (decreto legislativo 33/2013, come modificato dal d. </w:t>
      </w:r>
      <w:proofErr w:type="spellStart"/>
      <w:r w:rsidRPr="005618C1">
        <w:rPr>
          <w:rFonts w:cs="Tahoma"/>
        </w:rPr>
        <w:t>lgs</w:t>
      </w:r>
      <w:proofErr w:type="spellEnd"/>
      <w:r w:rsidRPr="005618C1">
        <w:rPr>
          <w:rFonts w:cs="Tahoma"/>
        </w:rPr>
        <w:t>. 97/2016</w:t>
      </w:r>
      <w:r w:rsidR="00022C3B" w:rsidRPr="005618C1">
        <w:rPr>
          <w:rFonts w:cs="Tahoma"/>
        </w:rPr>
        <w:t xml:space="preserve">) </w:t>
      </w:r>
      <w:r w:rsidR="007150A7" w:rsidRPr="005618C1">
        <w:rPr>
          <w:rFonts w:cs="Tahoma"/>
        </w:rPr>
        <w:t>ai sensi del</w:t>
      </w:r>
      <w:r w:rsidR="00022C3B" w:rsidRPr="005618C1">
        <w:rPr>
          <w:rFonts w:cs="Tahoma"/>
        </w:rPr>
        <w:t xml:space="preserve"> quale </w:t>
      </w:r>
      <w:r w:rsidR="007150A7" w:rsidRPr="005618C1">
        <w:rPr>
          <w:rFonts w:cs="Tahoma"/>
        </w:rPr>
        <w:t>chiunque</w:t>
      </w:r>
      <w:r w:rsidR="00022C3B" w:rsidRPr="005618C1">
        <w:rPr>
          <w:rFonts w:cs="Tahoma"/>
        </w:rPr>
        <w:t xml:space="preserve"> </w:t>
      </w:r>
      <w:r w:rsidR="007150A7" w:rsidRPr="005618C1">
        <w:rPr>
          <w:rFonts w:cs="Tahoma"/>
        </w:rPr>
        <w:t xml:space="preserve">può </w:t>
      </w:r>
      <w:r w:rsidR="00022C3B" w:rsidRPr="005618C1">
        <w:rPr>
          <w:rFonts w:cs="Tahoma"/>
        </w:rPr>
        <w:t>inviare rich</w:t>
      </w:r>
      <w:r w:rsidR="00E22213">
        <w:rPr>
          <w:rFonts w:cs="Tahoma"/>
        </w:rPr>
        <w:t>ieste tramite il modulo</w:t>
      </w:r>
      <w:r w:rsidR="00022C3B" w:rsidRPr="005618C1">
        <w:rPr>
          <w:rFonts w:cs="Tahoma"/>
        </w:rPr>
        <w:t xml:space="preserve"> (link al modulo) all’indirizzo di posta </w:t>
      </w:r>
      <w:r w:rsidR="007D1FAD" w:rsidRPr="005618C1">
        <w:rPr>
          <w:rFonts w:cs="Tahoma"/>
        </w:rPr>
        <w:t xml:space="preserve">elettronica </w:t>
      </w:r>
      <w:r w:rsidR="00022C3B" w:rsidRPr="005618C1">
        <w:rPr>
          <w:rFonts w:cs="Tahoma"/>
        </w:rPr>
        <w:t xml:space="preserve">certificata </w:t>
      </w:r>
      <w:hyperlink r:id="rId8" w:history="1">
        <w:r w:rsidR="001578E4" w:rsidRPr="005618C1">
          <w:rPr>
            <w:rStyle w:val="Collegamentoipertestuale"/>
            <w:rFonts w:cs="Tahoma"/>
          </w:rPr>
          <w:t>politecnicoditorino@pec.polito.it</w:t>
        </w:r>
      </w:hyperlink>
    </w:p>
    <w:p w:rsidR="001578E4" w:rsidRPr="00634E04" w:rsidRDefault="001578E4" w:rsidP="0072172B">
      <w:pPr>
        <w:pStyle w:val="Paragrafoelenco"/>
        <w:jc w:val="both"/>
        <w:rPr>
          <w:rFonts w:ascii="Tahoma" w:hAnsi="Tahoma" w:cs="Tahoma"/>
        </w:rPr>
      </w:pPr>
    </w:p>
    <w:p w:rsidR="005C6CE4" w:rsidRPr="00634E04" w:rsidRDefault="005C6CE4" w:rsidP="0072172B">
      <w:pPr>
        <w:pStyle w:val="Paragrafoelenco"/>
        <w:jc w:val="both"/>
        <w:rPr>
          <w:rFonts w:ascii="Tahoma" w:hAnsi="Tahoma" w:cs="Tahoma"/>
        </w:rPr>
      </w:pPr>
    </w:p>
    <w:sectPr w:rsidR="005C6CE4" w:rsidRPr="00634E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E61DB"/>
    <w:multiLevelType w:val="hybridMultilevel"/>
    <w:tmpl w:val="19508A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22"/>
    <w:rsid w:val="00022C3B"/>
    <w:rsid w:val="00092C59"/>
    <w:rsid w:val="000D6177"/>
    <w:rsid w:val="001578E4"/>
    <w:rsid w:val="001B1A25"/>
    <w:rsid w:val="00220418"/>
    <w:rsid w:val="00226B7C"/>
    <w:rsid w:val="00390D06"/>
    <w:rsid w:val="00396516"/>
    <w:rsid w:val="003F2860"/>
    <w:rsid w:val="005254BB"/>
    <w:rsid w:val="005618C1"/>
    <w:rsid w:val="005C6CE4"/>
    <w:rsid w:val="00634E04"/>
    <w:rsid w:val="00706783"/>
    <w:rsid w:val="007150A7"/>
    <w:rsid w:val="0072172B"/>
    <w:rsid w:val="007C54C4"/>
    <w:rsid w:val="007D1FAD"/>
    <w:rsid w:val="008B50D8"/>
    <w:rsid w:val="009353A1"/>
    <w:rsid w:val="00974BEC"/>
    <w:rsid w:val="009A6918"/>
    <w:rsid w:val="00A37E22"/>
    <w:rsid w:val="00A66A70"/>
    <w:rsid w:val="00A719C5"/>
    <w:rsid w:val="00B12B34"/>
    <w:rsid w:val="00B21E5D"/>
    <w:rsid w:val="00B604C1"/>
    <w:rsid w:val="00B93A91"/>
    <w:rsid w:val="00BB449F"/>
    <w:rsid w:val="00BB6CE9"/>
    <w:rsid w:val="00BF69A7"/>
    <w:rsid w:val="00C30D3C"/>
    <w:rsid w:val="00C51A84"/>
    <w:rsid w:val="00C95A6A"/>
    <w:rsid w:val="00CF1F22"/>
    <w:rsid w:val="00E050A0"/>
    <w:rsid w:val="00E22213"/>
    <w:rsid w:val="00E27991"/>
    <w:rsid w:val="00EA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041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5C6CE4"/>
  </w:style>
  <w:style w:type="character" w:styleId="Collegamentoipertestuale">
    <w:name w:val="Hyperlink"/>
    <w:basedOn w:val="Carpredefinitoparagrafo"/>
    <w:uiPriority w:val="99"/>
    <w:unhideWhenUsed/>
    <w:rsid w:val="005C6CE4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1B1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92C5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92C5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92C5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2C5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2C5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2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2C59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3F28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041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5C6CE4"/>
  </w:style>
  <w:style w:type="character" w:styleId="Collegamentoipertestuale">
    <w:name w:val="Hyperlink"/>
    <w:basedOn w:val="Carpredefinitoparagrafo"/>
    <w:uiPriority w:val="99"/>
    <w:unhideWhenUsed/>
    <w:rsid w:val="005C6CE4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1B1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92C5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92C5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92C5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2C5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2C5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2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2C59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3F28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itecnicoditorino@pec.polit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olitecnicoditorino@pec.polit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itecnicoditorino@pec.polito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SCCMTEST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PRINCIPE  CATERINA</dc:creator>
  <cp:lastModifiedBy>Mario Ravera</cp:lastModifiedBy>
  <cp:revision>3</cp:revision>
  <dcterms:created xsi:type="dcterms:W3CDTF">2016-12-21T10:03:00Z</dcterms:created>
  <dcterms:modified xsi:type="dcterms:W3CDTF">2016-12-21T10:03:00Z</dcterms:modified>
</cp:coreProperties>
</file>