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6273" w:rsidRDefault="00274928" w:rsidP="0066114D">
      <w:pPr>
        <w:pStyle w:val="NormaleWeb"/>
        <w:spacing w:before="0" w:beforeAutospacing="0" w:after="0" w:afterAutospacing="0" w:line="276" w:lineRule="auto"/>
        <w:jc w:val="right"/>
        <w:rPr>
          <w:rFonts w:ascii="Garamond" w:hAnsi="Garamond"/>
          <w:b/>
          <w:sz w:val="32"/>
          <w:szCs w:val="32"/>
        </w:rPr>
      </w:pPr>
      <w:r w:rsidRPr="00274928">
        <w:rPr>
          <w:rFonts w:ascii="Garamond" w:hAnsi="Garamond"/>
          <w:b/>
          <w:sz w:val="32"/>
          <w:szCs w:val="32"/>
        </w:rPr>
        <w:t>Allegato</w:t>
      </w:r>
      <w:r w:rsidR="00A66AD5">
        <w:rPr>
          <w:rFonts w:ascii="Garamond" w:hAnsi="Garamond"/>
          <w:b/>
          <w:sz w:val="32"/>
          <w:szCs w:val="32"/>
        </w:rPr>
        <w:t xml:space="preserve"> n.</w:t>
      </w:r>
      <w:bookmarkStart w:id="0" w:name="_GoBack"/>
      <w:bookmarkEnd w:id="0"/>
      <w:r w:rsidRPr="00274928">
        <w:rPr>
          <w:rFonts w:ascii="Garamond" w:hAnsi="Garamond"/>
          <w:b/>
          <w:sz w:val="32"/>
          <w:szCs w:val="32"/>
        </w:rPr>
        <w:t xml:space="preserve"> </w:t>
      </w:r>
      <w:r w:rsidR="00F057C3">
        <w:rPr>
          <w:rFonts w:ascii="Garamond" w:hAnsi="Garamond"/>
          <w:b/>
          <w:sz w:val="32"/>
          <w:szCs w:val="32"/>
        </w:rPr>
        <w:t>3</w:t>
      </w:r>
      <w:r w:rsidRPr="00274928">
        <w:rPr>
          <w:rFonts w:ascii="Garamond" w:hAnsi="Garamond"/>
          <w:b/>
          <w:sz w:val="32"/>
          <w:szCs w:val="32"/>
        </w:rPr>
        <w:t>)</w:t>
      </w:r>
    </w:p>
    <w:p w:rsidR="003023FC" w:rsidRDefault="003023FC" w:rsidP="003023FC">
      <w:pPr>
        <w:pStyle w:val="NormaleWeb"/>
        <w:spacing w:before="0" w:beforeAutospacing="0" w:after="0" w:afterAutospacing="0" w:line="276" w:lineRule="auto"/>
        <w:jc w:val="right"/>
        <w:rPr>
          <w:rFonts w:ascii="Garamond" w:hAnsi="Garamond"/>
          <w:b/>
          <w:sz w:val="32"/>
          <w:szCs w:val="32"/>
        </w:rPr>
      </w:pPr>
    </w:p>
    <w:p w:rsidR="00790C6C" w:rsidRPr="00274928" w:rsidRDefault="00790C6C" w:rsidP="003023FC">
      <w:pPr>
        <w:pStyle w:val="NormaleWeb"/>
        <w:spacing w:before="0" w:beforeAutospacing="0" w:after="0" w:afterAutospacing="0" w:line="276" w:lineRule="auto"/>
        <w:jc w:val="right"/>
        <w:rPr>
          <w:rFonts w:ascii="Garamond" w:hAnsi="Garamond"/>
          <w:b/>
          <w:sz w:val="32"/>
          <w:szCs w:val="32"/>
        </w:rPr>
      </w:pPr>
    </w:p>
    <w:p w:rsidR="00EF6041" w:rsidRDefault="003023FC" w:rsidP="0066114D">
      <w:pPr>
        <w:jc w:val="both"/>
        <w:outlineLvl w:val="1"/>
        <w:rPr>
          <w:rFonts w:ascii="Garamond" w:hAnsi="Garamond"/>
          <w:b/>
          <w:bCs/>
          <w:sz w:val="28"/>
          <w:szCs w:val="28"/>
        </w:rPr>
      </w:pPr>
      <w:r>
        <w:rPr>
          <w:rFonts w:ascii="Garamond" w:hAnsi="Garamond"/>
          <w:b/>
          <w:bCs/>
          <w:sz w:val="28"/>
          <w:szCs w:val="28"/>
        </w:rPr>
        <w:t xml:space="preserve">Modello </w:t>
      </w:r>
      <w:r w:rsidR="00A561A7" w:rsidRPr="002E5F3A">
        <w:rPr>
          <w:rFonts w:ascii="Garamond" w:hAnsi="Garamond"/>
          <w:b/>
          <w:bCs/>
          <w:sz w:val="28"/>
          <w:szCs w:val="28"/>
        </w:rPr>
        <w:t>di</w:t>
      </w:r>
      <w:r w:rsidR="00F70AAD">
        <w:rPr>
          <w:rFonts w:ascii="Garamond" w:hAnsi="Garamond"/>
          <w:b/>
          <w:bCs/>
          <w:sz w:val="28"/>
          <w:szCs w:val="28"/>
        </w:rPr>
        <w:t xml:space="preserve"> attestazione di </w:t>
      </w:r>
      <w:r w:rsidR="00F70AAD" w:rsidRPr="00790C6C">
        <w:rPr>
          <w:rFonts w:ascii="Garamond" w:hAnsi="Garamond"/>
          <w:b/>
          <w:bCs/>
          <w:sz w:val="28"/>
          <w:szCs w:val="28"/>
          <w:u w:val="single"/>
        </w:rPr>
        <w:t>variazione patrimoniale</w:t>
      </w:r>
      <w:r w:rsidR="00F70AAD">
        <w:rPr>
          <w:rFonts w:ascii="Garamond" w:hAnsi="Garamond"/>
          <w:b/>
          <w:bCs/>
          <w:sz w:val="28"/>
          <w:szCs w:val="28"/>
        </w:rPr>
        <w:t xml:space="preserve"> rispetto alla dichiarazione dell’anno…</w:t>
      </w:r>
      <w:r w:rsidR="00790C6C">
        <w:rPr>
          <w:rFonts w:ascii="Garamond" w:hAnsi="Garamond"/>
          <w:b/>
          <w:bCs/>
          <w:sz w:val="28"/>
          <w:szCs w:val="28"/>
        </w:rPr>
        <w:t>…</w:t>
      </w:r>
      <w:proofErr w:type="gramStart"/>
      <w:r w:rsidR="00F70AAD">
        <w:rPr>
          <w:rFonts w:ascii="Garamond" w:hAnsi="Garamond"/>
          <w:b/>
          <w:bCs/>
          <w:sz w:val="28"/>
          <w:szCs w:val="28"/>
        </w:rPr>
        <w:t xml:space="preserve">  </w:t>
      </w:r>
      <w:proofErr w:type="gramEnd"/>
      <w:r>
        <w:rPr>
          <w:rFonts w:ascii="Garamond" w:hAnsi="Garamond"/>
          <w:b/>
          <w:bCs/>
          <w:sz w:val="28"/>
          <w:szCs w:val="28"/>
        </w:rPr>
        <w:t>de</w:t>
      </w:r>
      <w:r w:rsidR="001D47C1" w:rsidRPr="002E5F3A">
        <w:rPr>
          <w:rFonts w:ascii="Garamond" w:hAnsi="Garamond"/>
          <w:b/>
          <w:bCs/>
          <w:sz w:val="28"/>
          <w:szCs w:val="28"/>
        </w:rPr>
        <w:t xml:space="preserve">i </w:t>
      </w:r>
      <w:r w:rsidR="00D75B02" w:rsidRPr="00D75B02">
        <w:rPr>
          <w:rFonts w:ascii="Garamond" w:hAnsi="Garamond"/>
          <w:b/>
          <w:bCs/>
          <w:sz w:val="28"/>
          <w:szCs w:val="28"/>
        </w:rPr>
        <w:t xml:space="preserve">titolari di incarichi politici, di amministrazione, di direzione o di governo e </w:t>
      </w:r>
      <w:r>
        <w:rPr>
          <w:rFonts w:ascii="Garamond" w:hAnsi="Garamond"/>
          <w:b/>
          <w:bCs/>
          <w:sz w:val="28"/>
          <w:szCs w:val="28"/>
        </w:rPr>
        <w:t>de</w:t>
      </w:r>
      <w:r w:rsidR="00D75B02" w:rsidRPr="00D75B02">
        <w:rPr>
          <w:rFonts w:ascii="Garamond" w:hAnsi="Garamond"/>
          <w:b/>
          <w:bCs/>
          <w:sz w:val="28"/>
          <w:szCs w:val="28"/>
        </w:rPr>
        <w:t>i titolari di incarichi dirigenziali</w:t>
      </w:r>
      <w:r w:rsidR="00790C6C">
        <w:rPr>
          <w:rFonts w:ascii="Garamond" w:hAnsi="Garamond"/>
          <w:b/>
          <w:bCs/>
          <w:sz w:val="28"/>
          <w:szCs w:val="28"/>
        </w:rPr>
        <w:t xml:space="preserve"> </w:t>
      </w:r>
      <w:r>
        <w:rPr>
          <w:rFonts w:ascii="Garamond" w:hAnsi="Garamond"/>
          <w:b/>
          <w:bCs/>
          <w:sz w:val="28"/>
          <w:szCs w:val="28"/>
        </w:rPr>
        <w:t xml:space="preserve">- art. 14 </w:t>
      </w:r>
      <w:r w:rsidR="00A561A7" w:rsidRPr="002E5F3A">
        <w:rPr>
          <w:rFonts w:ascii="Garamond" w:hAnsi="Garamond"/>
          <w:b/>
          <w:bCs/>
          <w:sz w:val="28"/>
          <w:szCs w:val="28"/>
        </w:rPr>
        <w:t>d.lgs. 33/2013</w:t>
      </w:r>
    </w:p>
    <w:p w:rsidR="003023FC" w:rsidRDefault="003023FC" w:rsidP="0066114D">
      <w:pPr>
        <w:jc w:val="both"/>
        <w:outlineLvl w:val="1"/>
        <w:rPr>
          <w:rFonts w:ascii="Garamond" w:hAnsi="Garamond"/>
          <w:b/>
          <w:bCs/>
          <w:sz w:val="28"/>
          <w:szCs w:val="28"/>
        </w:rPr>
      </w:pPr>
    </w:p>
    <w:p w:rsidR="003023FC" w:rsidRDefault="003023FC" w:rsidP="0066114D">
      <w:pPr>
        <w:jc w:val="both"/>
        <w:outlineLvl w:val="1"/>
        <w:rPr>
          <w:rFonts w:ascii="Garamond" w:hAnsi="Garamond"/>
          <w:b/>
          <w:bCs/>
          <w:sz w:val="28"/>
          <w:szCs w:val="28"/>
        </w:rPr>
      </w:pPr>
    </w:p>
    <w:tbl>
      <w:tblPr>
        <w:tblStyle w:val="Grigliatabella"/>
        <w:tblW w:w="0" w:type="auto"/>
        <w:tblInd w:w="108" w:type="dxa"/>
        <w:tblLook w:val="04A0" w:firstRow="1" w:lastRow="0" w:firstColumn="1" w:lastColumn="0" w:noHBand="0" w:noVBand="1"/>
      </w:tblPr>
      <w:tblGrid>
        <w:gridCol w:w="4781"/>
        <w:gridCol w:w="4889"/>
      </w:tblGrid>
      <w:tr w:rsidR="003023FC" w:rsidTr="003023FC">
        <w:tc>
          <w:tcPr>
            <w:tcW w:w="9670" w:type="dxa"/>
            <w:gridSpan w:val="2"/>
          </w:tcPr>
          <w:p w:rsidR="003023FC" w:rsidRDefault="003023FC" w:rsidP="00EF6041">
            <w:pPr>
              <w:spacing w:before="100" w:beforeAutospacing="1" w:after="100" w:afterAutospacing="1"/>
              <w:jc w:val="both"/>
              <w:outlineLvl w:val="1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/>
                <w:b/>
                <w:bCs/>
              </w:rPr>
              <w:t>I</w:t>
            </w:r>
          </w:p>
        </w:tc>
      </w:tr>
      <w:tr w:rsidR="003023FC" w:rsidTr="003023FC">
        <w:trPr>
          <w:trHeight w:val="601"/>
        </w:trPr>
        <w:tc>
          <w:tcPr>
            <w:tcW w:w="4781" w:type="dxa"/>
          </w:tcPr>
          <w:p w:rsidR="003023FC" w:rsidRDefault="003023FC" w:rsidP="00EF6041">
            <w:pPr>
              <w:spacing w:before="100" w:beforeAutospacing="1" w:after="100" w:afterAutospacing="1"/>
              <w:jc w:val="both"/>
              <w:outlineLvl w:val="1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/>
                <w:b/>
                <w:bCs/>
              </w:rPr>
              <w:t>NOME</w:t>
            </w:r>
          </w:p>
        </w:tc>
        <w:tc>
          <w:tcPr>
            <w:tcW w:w="4889" w:type="dxa"/>
          </w:tcPr>
          <w:p w:rsidR="003023FC" w:rsidRDefault="003023FC" w:rsidP="00EF6041">
            <w:pPr>
              <w:spacing w:before="100" w:beforeAutospacing="1" w:after="100" w:afterAutospacing="1"/>
              <w:jc w:val="both"/>
              <w:outlineLvl w:val="1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/>
                <w:b/>
                <w:bCs/>
              </w:rPr>
              <w:t>COGNOME</w:t>
            </w:r>
          </w:p>
          <w:p w:rsidR="00790C6C" w:rsidRDefault="00790C6C" w:rsidP="00EF6041">
            <w:pPr>
              <w:spacing w:before="100" w:beforeAutospacing="1" w:after="100" w:afterAutospacing="1"/>
              <w:jc w:val="both"/>
              <w:outlineLvl w:val="1"/>
              <w:rPr>
                <w:rFonts w:ascii="Garamond" w:hAnsi="Garamond"/>
                <w:b/>
                <w:bCs/>
              </w:rPr>
            </w:pPr>
          </w:p>
        </w:tc>
      </w:tr>
    </w:tbl>
    <w:p w:rsidR="003023FC" w:rsidRDefault="00F70AAD" w:rsidP="00F70AAD">
      <w:pPr>
        <w:jc w:val="center"/>
        <w:outlineLvl w:val="1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 xml:space="preserve">Attesta che la situazione patrimoniale dichiarata nell’anno precedente ha subito le seguenti variazioni in aumento o </w:t>
      </w:r>
      <w:proofErr w:type="gramStart"/>
      <w:r>
        <w:rPr>
          <w:rFonts w:ascii="Garamond" w:hAnsi="Garamond"/>
          <w:b/>
          <w:bCs/>
        </w:rPr>
        <w:t>diminuzione</w:t>
      </w:r>
      <w:proofErr w:type="gramEnd"/>
    </w:p>
    <w:p w:rsidR="00F70AAD" w:rsidRDefault="00F70AAD" w:rsidP="00F70AAD">
      <w:pPr>
        <w:jc w:val="center"/>
        <w:outlineLvl w:val="1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(indicare con il segno + o -</w:t>
      </w:r>
      <w:proofErr w:type="gramStart"/>
      <w:r>
        <w:rPr>
          <w:rFonts w:ascii="Garamond" w:hAnsi="Garamond"/>
          <w:b/>
          <w:bCs/>
        </w:rPr>
        <w:t xml:space="preserve"> )</w:t>
      </w:r>
      <w:proofErr w:type="gramEnd"/>
    </w:p>
    <w:p w:rsidR="00F70AAD" w:rsidRPr="00D125EF" w:rsidRDefault="00F70AAD" w:rsidP="00F70AAD">
      <w:pPr>
        <w:jc w:val="center"/>
        <w:outlineLvl w:val="1"/>
        <w:rPr>
          <w:rFonts w:ascii="Garamond" w:hAnsi="Garamond"/>
          <w:b/>
          <w:bCs/>
        </w:rPr>
      </w:pPr>
    </w:p>
    <w:tbl>
      <w:tblPr>
        <w:tblStyle w:val="Grigliatabella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93"/>
        <w:gridCol w:w="2268"/>
        <w:gridCol w:w="2410"/>
        <w:gridCol w:w="2126"/>
        <w:gridCol w:w="1842"/>
      </w:tblGrid>
      <w:tr w:rsidR="00F70AAD" w:rsidRPr="00FD2962" w:rsidTr="00F70AAD">
        <w:trPr>
          <w:trHeight w:val="407"/>
        </w:trPr>
        <w:tc>
          <w:tcPr>
            <w:tcW w:w="9639" w:type="dxa"/>
            <w:gridSpan w:val="5"/>
          </w:tcPr>
          <w:p w:rsidR="00F70AAD" w:rsidRPr="005A2B68" w:rsidRDefault="00F70AAD" w:rsidP="00884DE8">
            <w:pPr>
              <w:pStyle w:val="NormaleWeb"/>
              <w:jc w:val="both"/>
              <w:rPr>
                <w:rFonts w:ascii="Garamond" w:hAnsi="Garamond"/>
                <w:b/>
              </w:rPr>
            </w:pPr>
            <w:r w:rsidRPr="005A2B68">
              <w:rPr>
                <w:rFonts w:ascii="Garamond" w:hAnsi="Garamond"/>
                <w:b/>
              </w:rPr>
              <w:t>II</w:t>
            </w:r>
          </w:p>
        </w:tc>
      </w:tr>
      <w:tr w:rsidR="00F70AAD" w:rsidRPr="00FD2962" w:rsidTr="00F70AAD">
        <w:trPr>
          <w:trHeight w:val="475"/>
        </w:trPr>
        <w:tc>
          <w:tcPr>
            <w:tcW w:w="9639" w:type="dxa"/>
            <w:gridSpan w:val="5"/>
          </w:tcPr>
          <w:p w:rsidR="00F70AAD" w:rsidRDefault="00F70AAD" w:rsidP="00884DE8">
            <w:pPr>
              <w:pStyle w:val="NormaleWeb"/>
              <w:jc w:val="both"/>
              <w:rPr>
                <w:rFonts w:ascii="Garamond" w:hAnsi="Garamond"/>
              </w:rPr>
            </w:pPr>
            <w:r w:rsidRPr="00FD2962">
              <w:rPr>
                <w:rFonts w:ascii="Garamond" w:hAnsi="Garamond"/>
                <w:b/>
              </w:rPr>
              <w:t>BENI IMMOBILI (TERRENI E FABBRICATI)</w:t>
            </w:r>
          </w:p>
        </w:tc>
      </w:tr>
      <w:tr w:rsidR="00F70AAD" w:rsidRPr="00FD2962" w:rsidTr="00790C6C">
        <w:trPr>
          <w:trHeight w:val="781"/>
        </w:trPr>
        <w:tc>
          <w:tcPr>
            <w:tcW w:w="993" w:type="dxa"/>
          </w:tcPr>
          <w:p w:rsidR="00F70AAD" w:rsidRDefault="00F70AAD" w:rsidP="00884DE8">
            <w:pPr>
              <w:pStyle w:val="NormaleWeb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+/-</w:t>
            </w:r>
          </w:p>
        </w:tc>
        <w:tc>
          <w:tcPr>
            <w:tcW w:w="2268" w:type="dxa"/>
          </w:tcPr>
          <w:p w:rsidR="00F70AAD" w:rsidRPr="00FD2962" w:rsidRDefault="00F70AAD" w:rsidP="00884DE8">
            <w:pPr>
              <w:pStyle w:val="NormaleWeb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Natura del diritto (</w:t>
            </w:r>
            <w:proofErr w:type="gramStart"/>
            <w:r>
              <w:rPr>
                <w:rFonts w:ascii="Garamond" w:hAnsi="Garamond"/>
              </w:rPr>
              <w:t>a</w:t>
            </w:r>
            <w:proofErr w:type="gramEnd"/>
            <w:r>
              <w:rPr>
                <w:rFonts w:ascii="Garamond" w:hAnsi="Garamond"/>
              </w:rPr>
              <w:t>)</w:t>
            </w:r>
          </w:p>
        </w:tc>
        <w:tc>
          <w:tcPr>
            <w:tcW w:w="2410" w:type="dxa"/>
          </w:tcPr>
          <w:p w:rsidR="00F70AAD" w:rsidRPr="00FD2962" w:rsidRDefault="00F70AAD" w:rsidP="00884DE8">
            <w:pPr>
              <w:pStyle w:val="NormaleWeb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Tipologia (indicare se f</w:t>
            </w:r>
            <w:r w:rsidRPr="00FD2962">
              <w:rPr>
                <w:rFonts w:ascii="Garamond" w:hAnsi="Garamond"/>
              </w:rPr>
              <w:t>abbricato o terreno</w:t>
            </w:r>
            <w:proofErr w:type="gramStart"/>
            <w:r>
              <w:rPr>
                <w:rFonts w:ascii="Garamond" w:hAnsi="Garamond"/>
              </w:rPr>
              <w:t>)</w:t>
            </w:r>
            <w:proofErr w:type="gramEnd"/>
          </w:p>
        </w:tc>
        <w:tc>
          <w:tcPr>
            <w:tcW w:w="2126" w:type="dxa"/>
          </w:tcPr>
          <w:p w:rsidR="00F70AAD" w:rsidRPr="00FD2962" w:rsidRDefault="00F70AAD" w:rsidP="00884DE8">
            <w:pPr>
              <w:pStyle w:val="NormaleWeb"/>
              <w:jc w:val="both"/>
              <w:rPr>
                <w:rFonts w:ascii="Garamond" w:hAnsi="Garamond"/>
              </w:rPr>
            </w:pPr>
            <w:r w:rsidRPr="00FD2962">
              <w:rPr>
                <w:rFonts w:ascii="Garamond" w:hAnsi="Garamond"/>
              </w:rPr>
              <w:t>Quota di titolarità %</w:t>
            </w:r>
          </w:p>
        </w:tc>
        <w:tc>
          <w:tcPr>
            <w:tcW w:w="1842" w:type="dxa"/>
          </w:tcPr>
          <w:p w:rsidR="00F70AAD" w:rsidRPr="00FD2962" w:rsidRDefault="00F70AAD" w:rsidP="00884DE8">
            <w:pPr>
              <w:pStyle w:val="NormaleWeb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Italia/Estero</w:t>
            </w:r>
          </w:p>
        </w:tc>
      </w:tr>
      <w:tr w:rsidR="00F70AAD" w:rsidRPr="00FD2962" w:rsidTr="00790C6C">
        <w:tc>
          <w:tcPr>
            <w:tcW w:w="993" w:type="dxa"/>
          </w:tcPr>
          <w:p w:rsidR="00F70AAD" w:rsidRPr="00FD2962" w:rsidRDefault="00F70AAD" w:rsidP="00884DE8">
            <w:pPr>
              <w:pStyle w:val="NormaleWeb"/>
              <w:jc w:val="both"/>
              <w:rPr>
                <w:rFonts w:ascii="Garamond" w:hAnsi="Garamond"/>
              </w:rPr>
            </w:pPr>
          </w:p>
        </w:tc>
        <w:tc>
          <w:tcPr>
            <w:tcW w:w="2268" w:type="dxa"/>
          </w:tcPr>
          <w:p w:rsidR="00F70AAD" w:rsidRPr="00FD2962" w:rsidRDefault="00F70AAD" w:rsidP="00884DE8">
            <w:pPr>
              <w:pStyle w:val="NormaleWeb"/>
              <w:jc w:val="both"/>
              <w:rPr>
                <w:rFonts w:ascii="Garamond" w:hAnsi="Garamond"/>
              </w:rPr>
            </w:pPr>
          </w:p>
        </w:tc>
        <w:tc>
          <w:tcPr>
            <w:tcW w:w="2410" w:type="dxa"/>
          </w:tcPr>
          <w:p w:rsidR="00F70AAD" w:rsidRPr="00FD2962" w:rsidRDefault="00F70AAD" w:rsidP="00884DE8">
            <w:pPr>
              <w:pStyle w:val="NormaleWeb"/>
              <w:jc w:val="both"/>
              <w:rPr>
                <w:rFonts w:ascii="Garamond" w:hAnsi="Garamond"/>
              </w:rPr>
            </w:pPr>
          </w:p>
        </w:tc>
        <w:tc>
          <w:tcPr>
            <w:tcW w:w="2126" w:type="dxa"/>
          </w:tcPr>
          <w:p w:rsidR="00F70AAD" w:rsidRPr="00FD2962" w:rsidRDefault="00F70AAD" w:rsidP="00884DE8">
            <w:pPr>
              <w:pStyle w:val="NormaleWeb"/>
              <w:jc w:val="both"/>
              <w:rPr>
                <w:rFonts w:ascii="Garamond" w:hAnsi="Garamond"/>
              </w:rPr>
            </w:pPr>
          </w:p>
        </w:tc>
        <w:tc>
          <w:tcPr>
            <w:tcW w:w="1842" w:type="dxa"/>
          </w:tcPr>
          <w:p w:rsidR="00F70AAD" w:rsidRPr="00FD2962" w:rsidRDefault="00F70AAD" w:rsidP="00884DE8">
            <w:pPr>
              <w:pStyle w:val="NormaleWeb"/>
              <w:jc w:val="both"/>
              <w:rPr>
                <w:rFonts w:ascii="Garamond" w:hAnsi="Garamond"/>
              </w:rPr>
            </w:pPr>
          </w:p>
        </w:tc>
      </w:tr>
      <w:tr w:rsidR="00F70AAD" w:rsidRPr="00FD2962" w:rsidTr="00790C6C">
        <w:tc>
          <w:tcPr>
            <w:tcW w:w="993" w:type="dxa"/>
          </w:tcPr>
          <w:p w:rsidR="00F70AAD" w:rsidRPr="00FD2962" w:rsidRDefault="00F70AAD" w:rsidP="00884DE8">
            <w:pPr>
              <w:pStyle w:val="NormaleWeb"/>
              <w:jc w:val="both"/>
              <w:rPr>
                <w:rFonts w:ascii="Garamond" w:hAnsi="Garamond"/>
              </w:rPr>
            </w:pPr>
          </w:p>
        </w:tc>
        <w:tc>
          <w:tcPr>
            <w:tcW w:w="2268" w:type="dxa"/>
          </w:tcPr>
          <w:p w:rsidR="00F70AAD" w:rsidRPr="00FD2962" w:rsidRDefault="00F70AAD" w:rsidP="00884DE8">
            <w:pPr>
              <w:pStyle w:val="NormaleWeb"/>
              <w:jc w:val="both"/>
              <w:rPr>
                <w:rFonts w:ascii="Garamond" w:hAnsi="Garamond"/>
              </w:rPr>
            </w:pPr>
          </w:p>
        </w:tc>
        <w:tc>
          <w:tcPr>
            <w:tcW w:w="2410" w:type="dxa"/>
          </w:tcPr>
          <w:p w:rsidR="00F70AAD" w:rsidRPr="00FD2962" w:rsidRDefault="00F70AAD" w:rsidP="00884DE8">
            <w:pPr>
              <w:pStyle w:val="NormaleWeb"/>
              <w:jc w:val="both"/>
              <w:rPr>
                <w:rFonts w:ascii="Garamond" w:hAnsi="Garamond"/>
              </w:rPr>
            </w:pPr>
          </w:p>
        </w:tc>
        <w:tc>
          <w:tcPr>
            <w:tcW w:w="2126" w:type="dxa"/>
          </w:tcPr>
          <w:p w:rsidR="00F70AAD" w:rsidRPr="00FD2962" w:rsidRDefault="00F70AAD" w:rsidP="00884DE8">
            <w:pPr>
              <w:pStyle w:val="NormaleWeb"/>
              <w:jc w:val="both"/>
              <w:rPr>
                <w:rFonts w:ascii="Garamond" w:hAnsi="Garamond"/>
              </w:rPr>
            </w:pPr>
          </w:p>
        </w:tc>
        <w:tc>
          <w:tcPr>
            <w:tcW w:w="1842" w:type="dxa"/>
          </w:tcPr>
          <w:p w:rsidR="00F70AAD" w:rsidRPr="00FD2962" w:rsidRDefault="00F70AAD" w:rsidP="00884DE8">
            <w:pPr>
              <w:pStyle w:val="NormaleWeb"/>
              <w:jc w:val="both"/>
              <w:rPr>
                <w:rFonts w:ascii="Garamond" w:hAnsi="Garamond"/>
              </w:rPr>
            </w:pPr>
          </w:p>
        </w:tc>
      </w:tr>
    </w:tbl>
    <w:p w:rsidR="00EF6041" w:rsidRDefault="00EF6041" w:rsidP="00EF6041">
      <w:pPr>
        <w:pStyle w:val="NormaleWeb"/>
        <w:numPr>
          <w:ilvl w:val="0"/>
          <w:numId w:val="1"/>
        </w:numPr>
        <w:spacing w:before="0" w:beforeAutospacing="0" w:after="0" w:afterAutospacing="0"/>
        <w:ind w:left="714" w:hanging="357"/>
        <w:jc w:val="both"/>
        <w:rPr>
          <w:rFonts w:ascii="Garamond" w:hAnsi="Garamond"/>
        </w:rPr>
      </w:pPr>
      <w:r w:rsidRPr="00FD2962">
        <w:rPr>
          <w:rFonts w:ascii="Garamond" w:hAnsi="Garamond"/>
        </w:rPr>
        <w:t xml:space="preserve">Specificare se trattasi di proprietà, comproprietà, superficie, enfiteusi, usufrutto, uso, </w:t>
      </w:r>
      <w:proofErr w:type="gramStart"/>
      <w:r w:rsidRPr="00FD2962">
        <w:rPr>
          <w:rFonts w:ascii="Garamond" w:hAnsi="Garamond"/>
        </w:rPr>
        <w:t>abitazione</w:t>
      </w:r>
      <w:proofErr w:type="gramEnd"/>
      <w:r w:rsidRPr="00FD2962">
        <w:rPr>
          <w:rFonts w:ascii="Garamond" w:hAnsi="Garamond"/>
        </w:rPr>
        <w:t xml:space="preserve"> </w:t>
      </w:r>
    </w:p>
    <w:p w:rsidR="00EF6041" w:rsidRDefault="00EF6041" w:rsidP="00EF6041">
      <w:pPr>
        <w:pStyle w:val="NormaleWeb"/>
        <w:spacing w:before="0" w:beforeAutospacing="0" w:after="0" w:afterAutospacing="0"/>
        <w:ind w:left="714"/>
        <w:jc w:val="both"/>
        <w:rPr>
          <w:rFonts w:ascii="Garamond" w:hAnsi="Garamond"/>
        </w:rPr>
      </w:pPr>
    </w:p>
    <w:p w:rsidR="00D75B02" w:rsidRDefault="00D75B02" w:rsidP="00EF6041">
      <w:pPr>
        <w:pStyle w:val="NormaleWeb"/>
        <w:spacing w:before="0" w:beforeAutospacing="0" w:after="0" w:afterAutospacing="0"/>
        <w:ind w:left="714"/>
        <w:jc w:val="both"/>
        <w:rPr>
          <w:rFonts w:ascii="Garamond" w:hAnsi="Garamond"/>
        </w:rPr>
      </w:pPr>
    </w:p>
    <w:tbl>
      <w:tblPr>
        <w:tblStyle w:val="Grigliatabella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93"/>
        <w:gridCol w:w="2268"/>
        <w:gridCol w:w="3118"/>
        <w:gridCol w:w="3260"/>
      </w:tblGrid>
      <w:tr w:rsidR="00F70AAD" w:rsidRPr="00FD2962" w:rsidTr="00790C6C">
        <w:trPr>
          <w:trHeight w:val="469"/>
        </w:trPr>
        <w:tc>
          <w:tcPr>
            <w:tcW w:w="9639" w:type="dxa"/>
            <w:gridSpan w:val="4"/>
          </w:tcPr>
          <w:p w:rsidR="00F70AAD" w:rsidRDefault="00F70AAD" w:rsidP="005A2B68">
            <w:pPr>
              <w:pStyle w:val="NormaleWeb"/>
              <w:jc w:val="both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III</w:t>
            </w:r>
          </w:p>
        </w:tc>
      </w:tr>
      <w:tr w:rsidR="00F70AAD" w:rsidRPr="00FD2962" w:rsidTr="00F70AAD">
        <w:trPr>
          <w:trHeight w:val="729"/>
        </w:trPr>
        <w:tc>
          <w:tcPr>
            <w:tcW w:w="9639" w:type="dxa"/>
            <w:gridSpan w:val="4"/>
          </w:tcPr>
          <w:p w:rsidR="00F70AAD" w:rsidRPr="00FD2962" w:rsidRDefault="00F70AAD" w:rsidP="005A2B68">
            <w:pPr>
              <w:pStyle w:val="NormaleWeb"/>
              <w:jc w:val="both"/>
              <w:rPr>
                <w:rFonts w:ascii="Garamond" w:hAnsi="Garamond"/>
                <w:b/>
              </w:rPr>
            </w:pPr>
            <w:r w:rsidRPr="00FD2962">
              <w:rPr>
                <w:rFonts w:ascii="Garamond" w:hAnsi="Garamond"/>
                <w:b/>
              </w:rPr>
              <w:t xml:space="preserve">BENI MOBILI </w:t>
            </w:r>
            <w:r>
              <w:rPr>
                <w:rFonts w:ascii="Garamond" w:hAnsi="Garamond"/>
                <w:b/>
              </w:rPr>
              <w:t>ISCRITTI IN PUBBLICI REGISTRI</w:t>
            </w:r>
          </w:p>
        </w:tc>
      </w:tr>
      <w:tr w:rsidR="00F70AAD" w:rsidRPr="00FD2962" w:rsidTr="00F70AAD">
        <w:trPr>
          <w:trHeight w:val="729"/>
        </w:trPr>
        <w:tc>
          <w:tcPr>
            <w:tcW w:w="993" w:type="dxa"/>
          </w:tcPr>
          <w:p w:rsidR="00F70AAD" w:rsidRDefault="00F70AAD" w:rsidP="00884DE8">
            <w:pPr>
              <w:pStyle w:val="NormaleWeb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+/-</w:t>
            </w:r>
          </w:p>
        </w:tc>
        <w:tc>
          <w:tcPr>
            <w:tcW w:w="2268" w:type="dxa"/>
          </w:tcPr>
          <w:p w:rsidR="00F70AAD" w:rsidRPr="00FD2962" w:rsidRDefault="00F70AAD" w:rsidP="00884DE8">
            <w:pPr>
              <w:pStyle w:val="NormaleWeb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Tipologia – Indicare se </w:t>
            </w:r>
            <w:r w:rsidRPr="00FD2962">
              <w:rPr>
                <w:rFonts w:ascii="Garamond" w:hAnsi="Garamond"/>
              </w:rPr>
              <w:t>Autovetture, aeromobile, imbarcazione da diporto</w:t>
            </w:r>
          </w:p>
        </w:tc>
        <w:tc>
          <w:tcPr>
            <w:tcW w:w="3118" w:type="dxa"/>
          </w:tcPr>
          <w:p w:rsidR="00F70AAD" w:rsidRPr="00FD2962" w:rsidRDefault="00F70AAD" w:rsidP="00884DE8">
            <w:pPr>
              <w:pStyle w:val="NormaleWeb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CV fiscali</w:t>
            </w:r>
          </w:p>
        </w:tc>
        <w:tc>
          <w:tcPr>
            <w:tcW w:w="3260" w:type="dxa"/>
          </w:tcPr>
          <w:p w:rsidR="00F70AAD" w:rsidRPr="00BF524B" w:rsidRDefault="00F70AAD" w:rsidP="00884DE8">
            <w:pPr>
              <w:pStyle w:val="NormaleWeb"/>
              <w:jc w:val="both"/>
              <w:rPr>
                <w:rFonts w:ascii="Garamond" w:hAnsi="Garamond"/>
              </w:rPr>
            </w:pPr>
            <w:r w:rsidRPr="00BF524B">
              <w:rPr>
                <w:rFonts w:ascii="Garamond" w:hAnsi="Garamond"/>
              </w:rPr>
              <w:t xml:space="preserve">Anno </w:t>
            </w:r>
            <w:proofErr w:type="gramStart"/>
            <w:r w:rsidRPr="00BF524B">
              <w:rPr>
                <w:rFonts w:ascii="Garamond" w:hAnsi="Garamond"/>
              </w:rPr>
              <w:t xml:space="preserve">di </w:t>
            </w:r>
            <w:proofErr w:type="gramEnd"/>
            <w:r w:rsidRPr="00BF524B">
              <w:rPr>
                <w:rFonts w:ascii="Garamond" w:hAnsi="Garamond"/>
              </w:rPr>
              <w:t>immatricolazione</w:t>
            </w:r>
          </w:p>
        </w:tc>
      </w:tr>
      <w:tr w:rsidR="00F70AAD" w:rsidRPr="00FD2962" w:rsidTr="00F70AAD">
        <w:tc>
          <w:tcPr>
            <w:tcW w:w="993" w:type="dxa"/>
          </w:tcPr>
          <w:p w:rsidR="00F70AAD" w:rsidRPr="00FD2962" w:rsidRDefault="00F70AAD" w:rsidP="00884DE8">
            <w:pPr>
              <w:pStyle w:val="NormaleWeb"/>
              <w:jc w:val="both"/>
              <w:rPr>
                <w:rFonts w:ascii="Garamond" w:hAnsi="Garamond"/>
              </w:rPr>
            </w:pPr>
          </w:p>
        </w:tc>
        <w:tc>
          <w:tcPr>
            <w:tcW w:w="2268" w:type="dxa"/>
          </w:tcPr>
          <w:p w:rsidR="00F70AAD" w:rsidRPr="00FD2962" w:rsidRDefault="00F70AAD" w:rsidP="00884DE8">
            <w:pPr>
              <w:pStyle w:val="NormaleWeb"/>
              <w:jc w:val="both"/>
              <w:rPr>
                <w:rFonts w:ascii="Garamond" w:hAnsi="Garamond"/>
              </w:rPr>
            </w:pPr>
          </w:p>
        </w:tc>
        <w:tc>
          <w:tcPr>
            <w:tcW w:w="3118" w:type="dxa"/>
          </w:tcPr>
          <w:p w:rsidR="00F70AAD" w:rsidRPr="00FD2962" w:rsidRDefault="00F70AAD" w:rsidP="00884DE8">
            <w:pPr>
              <w:pStyle w:val="NormaleWeb"/>
              <w:jc w:val="both"/>
              <w:rPr>
                <w:rFonts w:ascii="Garamond" w:hAnsi="Garamond"/>
              </w:rPr>
            </w:pPr>
          </w:p>
        </w:tc>
        <w:tc>
          <w:tcPr>
            <w:tcW w:w="3260" w:type="dxa"/>
          </w:tcPr>
          <w:p w:rsidR="00F70AAD" w:rsidRPr="00FD2962" w:rsidRDefault="00F70AAD" w:rsidP="00884DE8">
            <w:pPr>
              <w:pStyle w:val="NormaleWeb"/>
              <w:jc w:val="both"/>
              <w:rPr>
                <w:rFonts w:ascii="Garamond" w:hAnsi="Garamond"/>
              </w:rPr>
            </w:pPr>
          </w:p>
        </w:tc>
      </w:tr>
      <w:tr w:rsidR="00F70AAD" w:rsidRPr="00FD2962" w:rsidTr="00F70AAD">
        <w:tc>
          <w:tcPr>
            <w:tcW w:w="993" w:type="dxa"/>
          </w:tcPr>
          <w:p w:rsidR="00F70AAD" w:rsidRPr="00FD2962" w:rsidRDefault="00F70AAD" w:rsidP="00884DE8">
            <w:pPr>
              <w:pStyle w:val="NormaleWeb"/>
              <w:jc w:val="both"/>
              <w:rPr>
                <w:rFonts w:ascii="Garamond" w:hAnsi="Garamond"/>
              </w:rPr>
            </w:pPr>
          </w:p>
        </w:tc>
        <w:tc>
          <w:tcPr>
            <w:tcW w:w="2268" w:type="dxa"/>
          </w:tcPr>
          <w:p w:rsidR="00F70AAD" w:rsidRPr="00FD2962" w:rsidRDefault="00F70AAD" w:rsidP="00884DE8">
            <w:pPr>
              <w:pStyle w:val="NormaleWeb"/>
              <w:jc w:val="both"/>
              <w:rPr>
                <w:rFonts w:ascii="Garamond" w:hAnsi="Garamond"/>
              </w:rPr>
            </w:pPr>
          </w:p>
        </w:tc>
        <w:tc>
          <w:tcPr>
            <w:tcW w:w="3118" w:type="dxa"/>
          </w:tcPr>
          <w:p w:rsidR="00F70AAD" w:rsidRPr="00FD2962" w:rsidRDefault="00F70AAD" w:rsidP="00884DE8">
            <w:pPr>
              <w:pStyle w:val="NormaleWeb"/>
              <w:jc w:val="both"/>
              <w:rPr>
                <w:rFonts w:ascii="Garamond" w:hAnsi="Garamond"/>
              </w:rPr>
            </w:pPr>
          </w:p>
        </w:tc>
        <w:tc>
          <w:tcPr>
            <w:tcW w:w="3260" w:type="dxa"/>
          </w:tcPr>
          <w:p w:rsidR="00F70AAD" w:rsidRPr="00FD2962" w:rsidRDefault="00F70AAD" w:rsidP="00884DE8">
            <w:pPr>
              <w:pStyle w:val="NormaleWeb"/>
              <w:jc w:val="both"/>
              <w:rPr>
                <w:rFonts w:ascii="Garamond" w:hAnsi="Garamond"/>
              </w:rPr>
            </w:pPr>
          </w:p>
        </w:tc>
      </w:tr>
    </w:tbl>
    <w:p w:rsidR="00EF6041" w:rsidRPr="00FD2962" w:rsidRDefault="00EF6041" w:rsidP="00EF6041">
      <w:pPr>
        <w:pStyle w:val="NormaleWeb"/>
        <w:ind w:left="720"/>
        <w:jc w:val="both"/>
        <w:rPr>
          <w:rFonts w:ascii="Garamond" w:hAnsi="Garamond"/>
        </w:rPr>
      </w:pPr>
    </w:p>
    <w:tbl>
      <w:tblPr>
        <w:tblStyle w:val="Grigliatabella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93"/>
        <w:gridCol w:w="2409"/>
        <w:gridCol w:w="2835"/>
        <w:gridCol w:w="1701"/>
        <w:gridCol w:w="1701"/>
      </w:tblGrid>
      <w:tr w:rsidR="00F70AAD" w:rsidRPr="00FD2962" w:rsidTr="00F70AAD">
        <w:trPr>
          <w:trHeight w:val="371"/>
        </w:trPr>
        <w:tc>
          <w:tcPr>
            <w:tcW w:w="9639" w:type="dxa"/>
            <w:gridSpan w:val="5"/>
          </w:tcPr>
          <w:p w:rsidR="00F70AAD" w:rsidRPr="00FD2962" w:rsidRDefault="00F70AAD" w:rsidP="008D0418">
            <w:pPr>
              <w:pStyle w:val="NormaleWeb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IV</w:t>
            </w:r>
          </w:p>
        </w:tc>
      </w:tr>
      <w:tr w:rsidR="00F70AAD" w:rsidRPr="00FD2962" w:rsidTr="00F70AAD">
        <w:trPr>
          <w:trHeight w:val="578"/>
        </w:trPr>
        <w:tc>
          <w:tcPr>
            <w:tcW w:w="9639" w:type="dxa"/>
            <w:gridSpan w:val="5"/>
          </w:tcPr>
          <w:p w:rsidR="00F70AAD" w:rsidRPr="00FD2962" w:rsidRDefault="00F70AAD" w:rsidP="008D0418">
            <w:pPr>
              <w:pStyle w:val="NormaleWeb"/>
              <w:rPr>
                <w:rFonts w:ascii="Garamond" w:hAnsi="Garamond"/>
                <w:b/>
              </w:rPr>
            </w:pPr>
            <w:proofErr w:type="gramStart"/>
            <w:r w:rsidRPr="00FD2962">
              <w:rPr>
                <w:rFonts w:ascii="Garamond" w:hAnsi="Garamond"/>
                <w:b/>
              </w:rPr>
              <w:t>AZIONI</w:t>
            </w:r>
            <w:proofErr w:type="gramEnd"/>
            <w:r>
              <w:rPr>
                <w:rFonts w:ascii="Garamond" w:hAnsi="Garamond"/>
                <w:b/>
              </w:rPr>
              <w:t xml:space="preserve"> </w:t>
            </w:r>
            <w:r w:rsidRPr="00FD2962">
              <w:rPr>
                <w:rFonts w:ascii="Garamond" w:hAnsi="Garamond"/>
                <w:b/>
              </w:rPr>
              <w:t xml:space="preserve"> </w:t>
            </w:r>
            <w:r>
              <w:rPr>
                <w:rFonts w:ascii="Garamond" w:hAnsi="Garamond"/>
                <w:b/>
              </w:rPr>
              <w:t>E QUOTE DI PARTECIPAZIONE IN</w:t>
            </w:r>
            <w:r w:rsidRPr="00FD2962">
              <w:rPr>
                <w:rFonts w:ascii="Garamond" w:hAnsi="Garamond"/>
                <w:b/>
              </w:rPr>
              <w:t xml:space="preserve"> SOCIETA’</w:t>
            </w:r>
          </w:p>
        </w:tc>
      </w:tr>
      <w:tr w:rsidR="00F70AAD" w:rsidRPr="00FD2962" w:rsidTr="00F70AAD">
        <w:trPr>
          <w:trHeight w:val="443"/>
        </w:trPr>
        <w:tc>
          <w:tcPr>
            <w:tcW w:w="993" w:type="dxa"/>
          </w:tcPr>
          <w:p w:rsidR="00F70AAD" w:rsidRDefault="00F70AAD" w:rsidP="00884DE8">
            <w:pPr>
              <w:pStyle w:val="NormaleWeb"/>
              <w:spacing w:before="0" w:beforeAutospacing="0" w:after="0" w:afterAutospacing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lastRenderedPageBreak/>
              <w:t>+/-</w:t>
            </w:r>
          </w:p>
        </w:tc>
        <w:tc>
          <w:tcPr>
            <w:tcW w:w="2409" w:type="dxa"/>
          </w:tcPr>
          <w:p w:rsidR="00F70AAD" w:rsidRDefault="00F70AAD" w:rsidP="00884DE8">
            <w:pPr>
              <w:pStyle w:val="NormaleWeb"/>
              <w:spacing w:before="0" w:beforeAutospacing="0" w:after="0" w:afterAutospacing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Denominazione della società </w:t>
            </w:r>
          </w:p>
          <w:p w:rsidR="00F70AAD" w:rsidRPr="00FD2962" w:rsidRDefault="00F70AAD" w:rsidP="00884DE8">
            <w:pPr>
              <w:pStyle w:val="NormaleWeb"/>
              <w:spacing w:before="0" w:beforeAutospacing="0" w:after="0" w:afterAutospacing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(anche estera)</w:t>
            </w:r>
          </w:p>
        </w:tc>
        <w:tc>
          <w:tcPr>
            <w:tcW w:w="2835" w:type="dxa"/>
          </w:tcPr>
          <w:p w:rsidR="00F70AAD" w:rsidRDefault="00F70AAD" w:rsidP="009665B8">
            <w:pPr>
              <w:pStyle w:val="NormaleWeb"/>
              <w:spacing w:before="0" w:beforeAutospacing="0" w:after="0" w:afterAutospacing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Tipologia</w:t>
            </w:r>
          </w:p>
          <w:p w:rsidR="00F70AAD" w:rsidRDefault="00F70AAD" w:rsidP="009665B8">
            <w:pPr>
              <w:pStyle w:val="NormaleWeb"/>
              <w:spacing w:before="0" w:beforeAutospacing="0" w:after="0" w:afterAutospacing="0"/>
              <w:jc w:val="center"/>
              <w:rPr>
                <w:rFonts w:ascii="Garamond" w:hAnsi="Garamond"/>
              </w:rPr>
            </w:pPr>
            <w:proofErr w:type="gramStart"/>
            <w:r>
              <w:rPr>
                <w:rFonts w:ascii="Garamond" w:hAnsi="Garamond"/>
              </w:rPr>
              <w:t>(indicare</w:t>
            </w:r>
            <w:proofErr w:type="gramEnd"/>
            <w:r>
              <w:rPr>
                <w:rFonts w:ascii="Garamond" w:hAnsi="Garamond"/>
              </w:rPr>
              <w:t xml:space="preserve"> se si posseggono</w:t>
            </w:r>
          </w:p>
          <w:p w:rsidR="00F70AAD" w:rsidRPr="00FD2962" w:rsidRDefault="00F70AAD" w:rsidP="009665B8">
            <w:pPr>
              <w:pStyle w:val="NormaleWeb"/>
              <w:spacing w:before="0" w:beforeAutospacing="0" w:after="0" w:afterAutospacing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 </w:t>
            </w:r>
            <w:proofErr w:type="gramStart"/>
            <w:r>
              <w:rPr>
                <w:rFonts w:ascii="Garamond" w:hAnsi="Garamond"/>
              </w:rPr>
              <w:t>quote</w:t>
            </w:r>
            <w:proofErr w:type="gramEnd"/>
            <w:r>
              <w:rPr>
                <w:rFonts w:ascii="Garamond" w:hAnsi="Garamond"/>
              </w:rPr>
              <w:t xml:space="preserve"> o azioni)</w:t>
            </w:r>
          </w:p>
        </w:tc>
        <w:tc>
          <w:tcPr>
            <w:tcW w:w="1701" w:type="dxa"/>
          </w:tcPr>
          <w:p w:rsidR="00F70AAD" w:rsidRDefault="00F70AAD" w:rsidP="00BF524B">
            <w:pPr>
              <w:pStyle w:val="NormaleWeb"/>
              <w:jc w:val="both"/>
              <w:rPr>
                <w:rFonts w:ascii="Garamond" w:hAnsi="Garamond"/>
              </w:rPr>
            </w:pPr>
            <w:proofErr w:type="gramStart"/>
            <w:r>
              <w:rPr>
                <w:rFonts w:ascii="Garamond" w:hAnsi="Garamond"/>
              </w:rPr>
              <w:t>n.</w:t>
            </w:r>
            <w:proofErr w:type="gramEnd"/>
            <w:r>
              <w:rPr>
                <w:rFonts w:ascii="Garamond" w:hAnsi="Garamond"/>
              </w:rPr>
              <w:t xml:space="preserve"> di azioni </w:t>
            </w:r>
          </w:p>
        </w:tc>
        <w:tc>
          <w:tcPr>
            <w:tcW w:w="1701" w:type="dxa"/>
          </w:tcPr>
          <w:p w:rsidR="00F70AAD" w:rsidRDefault="00F70AAD" w:rsidP="009665B8">
            <w:pPr>
              <w:pStyle w:val="NormaleWeb"/>
              <w:jc w:val="both"/>
              <w:rPr>
                <w:rFonts w:ascii="Garamond" w:hAnsi="Garamond"/>
              </w:rPr>
            </w:pPr>
            <w:proofErr w:type="gramStart"/>
            <w:r w:rsidRPr="00227732">
              <w:rPr>
                <w:rFonts w:ascii="Garamond" w:hAnsi="Garamond"/>
              </w:rPr>
              <w:t>n.</w:t>
            </w:r>
            <w:proofErr w:type="gramEnd"/>
            <w:r w:rsidRPr="00227732">
              <w:rPr>
                <w:rFonts w:ascii="Garamond" w:hAnsi="Garamond"/>
              </w:rPr>
              <w:t xml:space="preserve"> </w:t>
            </w:r>
            <w:r>
              <w:rPr>
                <w:rFonts w:ascii="Garamond" w:hAnsi="Garamond"/>
              </w:rPr>
              <w:t>di quote</w:t>
            </w:r>
          </w:p>
        </w:tc>
      </w:tr>
      <w:tr w:rsidR="00F70AAD" w:rsidRPr="00FD2962" w:rsidTr="00F70AAD">
        <w:tc>
          <w:tcPr>
            <w:tcW w:w="993" w:type="dxa"/>
          </w:tcPr>
          <w:p w:rsidR="00F70AAD" w:rsidRPr="00FD2962" w:rsidRDefault="00F70AAD" w:rsidP="00884DE8">
            <w:pPr>
              <w:pStyle w:val="NormaleWeb"/>
              <w:jc w:val="both"/>
              <w:rPr>
                <w:rFonts w:ascii="Garamond" w:hAnsi="Garamond"/>
              </w:rPr>
            </w:pPr>
          </w:p>
        </w:tc>
        <w:tc>
          <w:tcPr>
            <w:tcW w:w="2409" w:type="dxa"/>
          </w:tcPr>
          <w:p w:rsidR="00F70AAD" w:rsidRPr="00FD2962" w:rsidRDefault="00F70AAD" w:rsidP="00884DE8">
            <w:pPr>
              <w:pStyle w:val="NormaleWeb"/>
              <w:jc w:val="both"/>
              <w:rPr>
                <w:rFonts w:ascii="Garamond" w:hAnsi="Garamond"/>
              </w:rPr>
            </w:pPr>
          </w:p>
        </w:tc>
        <w:tc>
          <w:tcPr>
            <w:tcW w:w="2835" w:type="dxa"/>
          </w:tcPr>
          <w:p w:rsidR="00F70AAD" w:rsidRPr="00FD2962" w:rsidRDefault="00F70AAD" w:rsidP="00884DE8">
            <w:pPr>
              <w:pStyle w:val="NormaleWeb"/>
              <w:jc w:val="both"/>
              <w:rPr>
                <w:rFonts w:ascii="Garamond" w:hAnsi="Garamond"/>
              </w:rPr>
            </w:pPr>
          </w:p>
        </w:tc>
        <w:tc>
          <w:tcPr>
            <w:tcW w:w="1701" w:type="dxa"/>
          </w:tcPr>
          <w:p w:rsidR="00F70AAD" w:rsidRPr="00FD2962" w:rsidRDefault="00F70AAD" w:rsidP="00884DE8">
            <w:pPr>
              <w:pStyle w:val="NormaleWeb"/>
              <w:jc w:val="both"/>
              <w:rPr>
                <w:rFonts w:ascii="Garamond" w:hAnsi="Garamond"/>
              </w:rPr>
            </w:pPr>
          </w:p>
        </w:tc>
        <w:tc>
          <w:tcPr>
            <w:tcW w:w="1701" w:type="dxa"/>
          </w:tcPr>
          <w:p w:rsidR="00F70AAD" w:rsidRPr="00FD2962" w:rsidRDefault="00F70AAD" w:rsidP="00884DE8">
            <w:pPr>
              <w:pStyle w:val="NormaleWeb"/>
              <w:jc w:val="both"/>
              <w:rPr>
                <w:rFonts w:ascii="Garamond" w:hAnsi="Garamond"/>
              </w:rPr>
            </w:pPr>
          </w:p>
        </w:tc>
      </w:tr>
      <w:tr w:rsidR="00F70AAD" w:rsidRPr="00FD2962" w:rsidTr="00F70AAD">
        <w:tc>
          <w:tcPr>
            <w:tcW w:w="993" w:type="dxa"/>
          </w:tcPr>
          <w:p w:rsidR="00F70AAD" w:rsidRPr="00FD2962" w:rsidRDefault="00F70AAD" w:rsidP="00884DE8">
            <w:pPr>
              <w:pStyle w:val="NormaleWeb"/>
              <w:jc w:val="both"/>
              <w:rPr>
                <w:rFonts w:ascii="Garamond" w:hAnsi="Garamond"/>
              </w:rPr>
            </w:pPr>
          </w:p>
        </w:tc>
        <w:tc>
          <w:tcPr>
            <w:tcW w:w="2409" w:type="dxa"/>
          </w:tcPr>
          <w:p w:rsidR="00F70AAD" w:rsidRPr="00FD2962" w:rsidRDefault="00F70AAD" w:rsidP="00884DE8">
            <w:pPr>
              <w:pStyle w:val="NormaleWeb"/>
              <w:jc w:val="both"/>
              <w:rPr>
                <w:rFonts w:ascii="Garamond" w:hAnsi="Garamond"/>
              </w:rPr>
            </w:pPr>
          </w:p>
        </w:tc>
        <w:tc>
          <w:tcPr>
            <w:tcW w:w="2835" w:type="dxa"/>
          </w:tcPr>
          <w:p w:rsidR="00F70AAD" w:rsidRPr="00FD2962" w:rsidRDefault="00F70AAD" w:rsidP="00884DE8">
            <w:pPr>
              <w:pStyle w:val="NormaleWeb"/>
              <w:jc w:val="both"/>
              <w:rPr>
                <w:rFonts w:ascii="Garamond" w:hAnsi="Garamond"/>
              </w:rPr>
            </w:pPr>
          </w:p>
        </w:tc>
        <w:tc>
          <w:tcPr>
            <w:tcW w:w="1701" w:type="dxa"/>
          </w:tcPr>
          <w:p w:rsidR="00F70AAD" w:rsidRPr="00FD2962" w:rsidRDefault="00F70AAD" w:rsidP="00884DE8">
            <w:pPr>
              <w:pStyle w:val="NormaleWeb"/>
              <w:jc w:val="both"/>
              <w:rPr>
                <w:rFonts w:ascii="Garamond" w:hAnsi="Garamond"/>
              </w:rPr>
            </w:pPr>
          </w:p>
        </w:tc>
        <w:tc>
          <w:tcPr>
            <w:tcW w:w="1701" w:type="dxa"/>
          </w:tcPr>
          <w:p w:rsidR="00F70AAD" w:rsidRPr="00FD2962" w:rsidRDefault="00F70AAD" w:rsidP="00884DE8">
            <w:pPr>
              <w:pStyle w:val="NormaleWeb"/>
              <w:jc w:val="both"/>
              <w:rPr>
                <w:rFonts w:ascii="Garamond" w:hAnsi="Garamond"/>
              </w:rPr>
            </w:pPr>
          </w:p>
        </w:tc>
      </w:tr>
    </w:tbl>
    <w:p w:rsidR="00EF6041" w:rsidRDefault="00EF6041" w:rsidP="00EF6041">
      <w:pPr>
        <w:pStyle w:val="NormaleWeb"/>
        <w:ind w:left="720"/>
        <w:jc w:val="both"/>
        <w:rPr>
          <w:rFonts w:ascii="Garamond" w:hAnsi="Garamond"/>
          <w:b/>
        </w:rPr>
      </w:pPr>
    </w:p>
    <w:tbl>
      <w:tblPr>
        <w:tblStyle w:val="Grigliatabella"/>
        <w:tblW w:w="9639" w:type="dxa"/>
        <w:tblInd w:w="108" w:type="dxa"/>
        <w:tblLook w:val="04A0" w:firstRow="1" w:lastRow="0" w:firstColumn="1" w:lastColumn="0" w:noHBand="0" w:noVBand="1"/>
      </w:tblPr>
      <w:tblGrid>
        <w:gridCol w:w="993"/>
        <w:gridCol w:w="4394"/>
        <w:gridCol w:w="4252"/>
      </w:tblGrid>
      <w:tr w:rsidR="00F70AAD" w:rsidRPr="00FD2962" w:rsidTr="00F70AAD">
        <w:trPr>
          <w:trHeight w:val="292"/>
        </w:trPr>
        <w:tc>
          <w:tcPr>
            <w:tcW w:w="9639" w:type="dxa"/>
            <w:gridSpan w:val="3"/>
          </w:tcPr>
          <w:p w:rsidR="00F70AAD" w:rsidRPr="00FD2962" w:rsidRDefault="00F70AAD" w:rsidP="00884DE8">
            <w:pPr>
              <w:pStyle w:val="NormaleWeb"/>
              <w:jc w:val="both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V</w:t>
            </w:r>
          </w:p>
        </w:tc>
      </w:tr>
      <w:tr w:rsidR="00F70AAD" w:rsidRPr="00FD2962" w:rsidTr="00F70AAD">
        <w:trPr>
          <w:trHeight w:val="292"/>
        </w:trPr>
        <w:tc>
          <w:tcPr>
            <w:tcW w:w="9639" w:type="dxa"/>
            <w:gridSpan w:val="3"/>
          </w:tcPr>
          <w:p w:rsidR="00F70AAD" w:rsidRPr="00FD2962" w:rsidRDefault="00F70AAD" w:rsidP="00884DE8">
            <w:pPr>
              <w:pStyle w:val="NormaleWeb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  <w:b/>
              </w:rPr>
              <w:t xml:space="preserve">ESERCIZIO DI </w:t>
            </w:r>
            <w:r w:rsidRPr="00FD2962">
              <w:rPr>
                <w:rFonts w:ascii="Garamond" w:hAnsi="Garamond"/>
                <w:b/>
              </w:rPr>
              <w:t xml:space="preserve">FUNZIONI DI AMMINISTRATORE O DI SINDACO DI </w:t>
            </w:r>
            <w:r>
              <w:rPr>
                <w:rFonts w:ascii="Garamond" w:hAnsi="Garamond"/>
                <w:b/>
              </w:rPr>
              <w:t xml:space="preserve">SOCIETÀ </w:t>
            </w:r>
          </w:p>
        </w:tc>
      </w:tr>
      <w:tr w:rsidR="00F70AAD" w:rsidRPr="00FD2962" w:rsidTr="00790C6C">
        <w:tc>
          <w:tcPr>
            <w:tcW w:w="993" w:type="dxa"/>
          </w:tcPr>
          <w:p w:rsidR="00F70AAD" w:rsidRDefault="00F70AAD" w:rsidP="005A2B68">
            <w:pPr>
              <w:pStyle w:val="NormaleWeb"/>
              <w:spacing w:before="0" w:beforeAutospacing="0" w:after="0" w:afterAutospacing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+/-</w:t>
            </w:r>
          </w:p>
        </w:tc>
        <w:tc>
          <w:tcPr>
            <w:tcW w:w="4394" w:type="dxa"/>
          </w:tcPr>
          <w:p w:rsidR="00F70AAD" w:rsidRDefault="00F70AAD" w:rsidP="005A2B68">
            <w:pPr>
              <w:pStyle w:val="NormaleWeb"/>
              <w:spacing w:before="0" w:beforeAutospacing="0" w:after="0" w:afterAutospacing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Denominazione della società </w:t>
            </w:r>
          </w:p>
          <w:p w:rsidR="00F70AAD" w:rsidRPr="00FD2962" w:rsidRDefault="00F70AAD" w:rsidP="005A2B68">
            <w:pPr>
              <w:pStyle w:val="NormaleWeb"/>
              <w:spacing w:before="0" w:beforeAutospacing="0" w:after="0" w:afterAutospacing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(anche estera)</w:t>
            </w:r>
          </w:p>
        </w:tc>
        <w:tc>
          <w:tcPr>
            <w:tcW w:w="4252" w:type="dxa"/>
          </w:tcPr>
          <w:p w:rsidR="00F70AAD" w:rsidRPr="00FD2962" w:rsidRDefault="00F70AAD" w:rsidP="008E08B0">
            <w:pPr>
              <w:pStyle w:val="NormaleWeb"/>
              <w:spacing w:before="0" w:beforeAutospacing="0" w:after="0" w:afterAutospacing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Natura dell’incarico</w:t>
            </w:r>
          </w:p>
        </w:tc>
      </w:tr>
      <w:tr w:rsidR="00F70AAD" w:rsidRPr="00FD2962" w:rsidTr="00790C6C">
        <w:tc>
          <w:tcPr>
            <w:tcW w:w="993" w:type="dxa"/>
          </w:tcPr>
          <w:p w:rsidR="00F70AAD" w:rsidRPr="00FD2962" w:rsidRDefault="00F70AAD" w:rsidP="00884DE8">
            <w:pPr>
              <w:pStyle w:val="NormaleWeb"/>
              <w:jc w:val="both"/>
              <w:rPr>
                <w:rFonts w:ascii="Garamond" w:hAnsi="Garamond"/>
              </w:rPr>
            </w:pPr>
          </w:p>
        </w:tc>
        <w:tc>
          <w:tcPr>
            <w:tcW w:w="4394" w:type="dxa"/>
          </w:tcPr>
          <w:p w:rsidR="00F70AAD" w:rsidRPr="00FD2962" w:rsidRDefault="00F70AAD" w:rsidP="00884DE8">
            <w:pPr>
              <w:pStyle w:val="NormaleWeb"/>
              <w:jc w:val="both"/>
              <w:rPr>
                <w:rFonts w:ascii="Garamond" w:hAnsi="Garamond"/>
              </w:rPr>
            </w:pPr>
          </w:p>
        </w:tc>
        <w:tc>
          <w:tcPr>
            <w:tcW w:w="4252" w:type="dxa"/>
          </w:tcPr>
          <w:p w:rsidR="00F70AAD" w:rsidRPr="00FD2962" w:rsidRDefault="00F70AAD" w:rsidP="00884DE8">
            <w:pPr>
              <w:pStyle w:val="NormaleWeb"/>
              <w:jc w:val="both"/>
              <w:rPr>
                <w:rFonts w:ascii="Garamond" w:hAnsi="Garamond"/>
              </w:rPr>
            </w:pPr>
          </w:p>
        </w:tc>
      </w:tr>
      <w:tr w:rsidR="00F70AAD" w:rsidRPr="00FD2962" w:rsidTr="00790C6C">
        <w:tc>
          <w:tcPr>
            <w:tcW w:w="993" w:type="dxa"/>
          </w:tcPr>
          <w:p w:rsidR="00F70AAD" w:rsidRPr="00FD2962" w:rsidRDefault="00F70AAD" w:rsidP="00884DE8">
            <w:pPr>
              <w:pStyle w:val="NormaleWeb"/>
              <w:jc w:val="both"/>
              <w:rPr>
                <w:rFonts w:ascii="Garamond" w:hAnsi="Garamond"/>
              </w:rPr>
            </w:pPr>
          </w:p>
        </w:tc>
        <w:tc>
          <w:tcPr>
            <w:tcW w:w="4394" w:type="dxa"/>
          </w:tcPr>
          <w:p w:rsidR="00F70AAD" w:rsidRPr="00FD2962" w:rsidRDefault="00F70AAD" w:rsidP="00884DE8">
            <w:pPr>
              <w:pStyle w:val="NormaleWeb"/>
              <w:jc w:val="both"/>
              <w:rPr>
                <w:rFonts w:ascii="Garamond" w:hAnsi="Garamond"/>
              </w:rPr>
            </w:pPr>
          </w:p>
        </w:tc>
        <w:tc>
          <w:tcPr>
            <w:tcW w:w="4252" w:type="dxa"/>
          </w:tcPr>
          <w:p w:rsidR="00F70AAD" w:rsidRPr="00FD2962" w:rsidRDefault="00F70AAD" w:rsidP="00884DE8">
            <w:pPr>
              <w:pStyle w:val="NormaleWeb"/>
              <w:jc w:val="both"/>
              <w:rPr>
                <w:rFonts w:ascii="Garamond" w:hAnsi="Garamond"/>
              </w:rPr>
            </w:pPr>
          </w:p>
        </w:tc>
      </w:tr>
    </w:tbl>
    <w:p w:rsidR="00EF6041" w:rsidRDefault="00EF6041" w:rsidP="00EF6041">
      <w:pPr>
        <w:pStyle w:val="NormaleWeb"/>
        <w:ind w:left="720"/>
        <w:jc w:val="both"/>
        <w:rPr>
          <w:rFonts w:ascii="Garamond" w:hAnsi="Garamond"/>
          <w:b/>
        </w:rPr>
      </w:pPr>
    </w:p>
    <w:tbl>
      <w:tblPr>
        <w:tblStyle w:val="Grigliatabella"/>
        <w:tblW w:w="9639" w:type="dxa"/>
        <w:tblInd w:w="108" w:type="dxa"/>
        <w:tblLook w:val="04A0" w:firstRow="1" w:lastRow="0" w:firstColumn="1" w:lastColumn="0" w:noHBand="0" w:noVBand="1"/>
      </w:tblPr>
      <w:tblGrid>
        <w:gridCol w:w="993"/>
        <w:gridCol w:w="4395"/>
        <w:gridCol w:w="4251"/>
      </w:tblGrid>
      <w:tr w:rsidR="00F70AAD" w:rsidRPr="00FD2962" w:rsidTr="00F70AAD">
        <w:trPr>
          <w:trHeight w:val="292"/>
        </w:trPr>
        <w:tc>
          <w:tcPr>
            <w:tcW w:w="9639" w:type="dxa"/>
            <w:gridSpan w:val="3"/>
          </w:tcPr>
          <w:p w:rsidR="00F70AAD" w:rsidRPr="005A2B68" w:rsidRDefault="00F70AAD" w:rsidP="00884DE8">
            <w:pPr>
              <w:pStyle w:val="NormaleWeb"/>
              <w:jc w:val="both"/>
              <w:rPr>
                <w:rFonts w:ascii="Garamond" w:hAnsi="Garamond"/>
                <w:b/>
              </w:rPr>
            </w:pPr>
            <w:proofErr w:type="gramStart"/>
            <w:r w:rsidRPr="005A2B68">
              <w:rPr>
                <w:rFonts w:ascii="Garamond" w:hAnsi="Garamond"/>
                <w:b/>
              </w:rPr>
              <w:t>VI</w:t>
            </w:r>
            <w:proofErr w:type="gramEnd"/>
          </w:p>
        </w:tc>
      </w:tr>
      <w:tr w:rsidR="00F70AAD" w:rsidRPr="00FD2962" w:rsidTr="00F70AAD">
        <w:tc>
          <w:tcPr>
            <w:tcW w:w="9639" w:type="dxa"/>
            <w:gridSpan w:val="3"/>
          </w:tcPr>
          <w:p w:rsidR="00F70AAD" w:rsidRPr="00FD2962" w:rsidRDefault="00F70AAD" w:rsidP="00884DE8">
            <w:pPr>
              <w:pStyle w:val="NormaleWeb"/>
              <w:jc w:val="both"/>
              <w:rPr>
                <w:rFonts w:ascii="Garamond" w:hAnsi="Garamond"/>
              </w:rPr>
            </w:pPr>
            <w:r w:rsidRPr="00FD2962">
              <w:rPr>
                <w:rFonts w:ascii="Garamond" w:hAnsi="Garamond"/>
                <w:b/>
              </w:rPr>
              <w:t>TITOLARITA’ DI IMPRESE</w:t>
            </w:r>
          </w:p>
        </w:tc>
      </w:tr>
      <w:tr w:rsidR="00F70AAD" w:rsidRPr="00FD2962" w:rsidTr="00790C6C">
        <w:trPr>
          <w:trHeight w:val="461"/>
        </w:trPr>
        <w:tc>
          <w:tcPr>
            <w:tcW w:w="993" w:type="dxa"/>
          </w:tcPr>
          <w:p w:rsidR="00F70AAD" w:rsidRDefault="00F70AAD" w:rsidP="00884DE8">
            <w:pPr>
              <w:pStyle w:val="NormaleWeb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+/-</w:t>
            </w:r>
          </w:p>
        </w:tc>
        <w:tc>
          <w:tcPr>
            <w:tcW w:w="4395" w:type="dxa"/>
          </w:tcPr>
          <w:p w:rsidR="00F70AAD" w:rsidRPr="00FD2962" w:rsidRDefault="00F70AAD" w:rsidP="00884DE8">
            <w:pPr>
              <w:pStyle w:val="NormaleWeb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Denominazione dell’impresa</w:t>
            </w:r>
          </w:p>
        </w:tc>
        <w:tc>
          <w:tcPr>
            <w:tcW w:w="4251" w:type="dxa"/>
          </w:tcPr>
          <w:p w:rsidR="00F70AAD" w:rsidRPr="00FD2962" w:rsidRDefault="00F70AAD" w:rsidP="00884DE8">
            <w:pPr>
              <w:pStyle w:val="NormaleWeb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Qualifica</w:t>
            </w:r>
          </w:p>
        </w:tc>
      </w:tr>
      <w:tr w:rsidR="00F70AAD" w:rsidRPr="00FD2962" w:rsidTr="00790C6C">
        <w:tc>
          <w:tcPr>
            <w:tcW w:w="993" w:type="dxa"/>
          </w:tcPr>
          <w:p w:rsidR="00F70AAD" w:rsidRPr="00FD2962" w:rsidRDefault="00F70AAD" w:rsidP="00884DE8">
            <w:pPr>
              <w:pStyle w:val="NormaleWeb"/>
              <w:jc w:val="both"/>
              <w:rPr>
                <w:rFonts w:ascii="Garamond" w:hAnsi="Garamond"/>
              </w:rPr>
            </w:pPr>
          </w:p>
        </w:tc>
        <w:tc>
          <w:tcPr>
            <w:tcW w:w="4395" w:type="dxa"/>
          </w:tcPr>
          <w:p w:rsidR="00F70AAD" w:rsidRPr="00FD2962" w:rsidRDefault="00F70AAD" w:rsidP="00884DE8">
            <w:pPr>
              <w:pStyle w:val="NormaleWeb"/>
              <w:jc w:val="both"/>
              <w:rPr>
                <w:rFonts w:ascii="Garamond" w:hAnsi="Garamond"/>
              </w:rPr>
            </w:pPr>
          </w:p>
        </w:tc>
        <w:tc>
          <w:tcPr>
            <w:tcW w:w="4251" w:type="dxa"/>
          </w:tcPr>
          <w:p w:rsidR="00F70AAD" w:rsidRPr="00FD2962" w:rsidRDefault="00F70AAD" w:rsidP="00884DE8">
            <w:pPr>
              <w:pStyle w:val="NormaleWeb"/>
              <w:jc w:val="both"/>
              <w:rPr>
                <w:rFonts w:ascii="Garamond" w:hAnsi="Garamond"/>
              </w:rPr>
            </w:pPr>
          </w:p>
        </w:tc>
      </w:tr>
      <w:tr w:rsidR="00F70AAD" w:rsidRPr="00FD2962" w:rsidTr="00790C6C">
        <w:tc>
          <w:tcPr>
            <w:tcW w:w="993" w:type="dxa"/>
          </w:tcPr>
          <w:p w:rsidR="00F70AAD" w:rsidRPr="00FD2962" w:rsidRDefault="00F70AAD" w:rsidP="00884DE8">
            <w:pPr>
              <w:pStyle w:val="NormaleWeb"/>
              <w:jc w:val="both"/>
              <w:rPr>
                <w:rFonts w:ascii="Garamond" w:hAnsi="Garamond"/>
              </w:rPr>
            </w:pPr>
          </w:p>
        </w:tc>
        <w:tc>
          <w:tcPr>
            <w:tcW w:w="4395" w:type="dxa"/>
          </w:tcPr>
          <w:p w:rsidR="00F70AAD" w:rsidRPr="00FD2962" w:rsidRDefault="00F70AAD" w:rsidP="00884DE8">
            <w:pPr>
              <w:pStyle w:val="NormaleWeb"/>
              <w:jc w:val="both"/>
              <w:rPr>
                <w:rFonts w:ascii="Garamond" w:hAnsi="Garamond"/>
              </w:rPr>
            </w:pPr>
          </w:p>
        </w:tc>
        <w:tc>
          <w:tcPr>
            <w:tcW w:w="4251" w:type="dxa"/>
          </w:tcPr>
          <w:p w:rsidR="00F70AAD" w:rsidRPr="00FD2962" w:rsidRDefault="00F70AAD" w:rsidP="00884DE8">
            <w:pPr>
              <w:pStyle w:val="NormaleWeb"/>
              <w:jc w:val="both"/>
              <w:rPr>
                <w:rFonts w:ascii="Garamond" w:hAnsi="Garamond"/>
              </w:rPr>
            </w:pPr>
          </w:p>
        </w:tc>
      </w:tr>
    </w:tbl>
    <w:p w:rsidR="00B732A0" w:rsidRDefault="00B732A0" w:rsidP="00B732A0">
      <w:pPr>
        <w:rPr>
          <w:rFonts w:ascii="Garamond" w:hAnsi="Garamond"/>
        </w:rPr>
      </w:pPr>
    </w:p>
    <w:p w:rsidR="008D0418" w:rsidRDefault="005A2B68" w:rsidP="00B732A0">
      <w:pPr>
        <w:rPr>
          <w:rFonts w:ascii="Garamond" w:hAnsi="Garamond"/>
          <w:b/>
          <w:bCs/>
        </w:rPr>
      </w:pPr>
      <w:r w:rsidRPr="00580331">
        <w:rPr>
          <w:rFonts w:ascii="Garamond" w:hAnsi="Garamond"/>
          <w:bCs/>
        </w:rPr>
        <w:t>Sul mio onore affermo che la dichiarazione corrisponde al vero</w:t>
      </w:r>
      <w:r w:rsidR="00580331">
        <w:rPr>
          <w:rFonts w:ascii="Garamond" w:hAnsi="Garamond"/>
          <w:b/>
          <w:bCs/>
        </w:rPr>
        <w:t>.</w:t>
      </w:r>
    </w:p>
    <w:p w:rsidR="00580331" w:rsidRDefault="00580331" w:rsidP="00B732A0">
      <w:pPr>
        <w:rPr>
          <w:rFonts w:ascii="Garamond" w:hAnsi="Garamond"/>
          <w:b/>
          <w:bCs/>
        </w:rPr>
      </w:pPr>
    </w:p>
    <w:p w:rsidR="00580331" w:rsidRDefault="00580331" w:rsidP="00B732A0">
      <w:pPr>
        <w:rPr>
          <w:rFonts w:ascii="Garamond" w:hAnsi="Garamond"/>
          <w:b/>
          <w:bCs/>
        </w:rPr>
      </w:pPr>
    </w:p>
    <w:p w:rsidR="00580331" w:rsidRDefault="00580331" w:rsidP="00B732A0">
      <w:pPr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Data</w:t>
      </w:r>
    </w:p>
    <w:p w:rsidR="00580331" w:rsidRDefault="00580331" w:rsidP="00580331">
      <w:pPr>
        <w:jc w:val="right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Firma del dichiarante</w:t>
      </w:r>
    </w:p>
    <w:sectPr w:rsidR="00580331" w:rsidSect="00F70AAD">
      <w:headerReference w:type="default" r:id="rId9"/>
      <w:footerReference w:type="default" r:id="rId10"/>
      <w:pgSz w:w="11906" w:h="16838"/>
      <w:pgMar w:top="567" w:right="1134" w:bottom="568" w:left="1134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0AAD" w:rsidRDefault="00F70AAD" w:rsidP="000A07AD">
      <w:r>
        <w:separator/>
      </w:r>
    </w:p>
  </w:endnote>
  <w:endnote w:type="continuationSeparator" w:id="0">
    <w:p w:rsidR="00F70AAD" w:rsidRDefault="00F70AAD" w:rsidP="000A07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unstler Script">
    <w:panose1 w:val="030304020206070D0D06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4741158"/>
      <w:docPartObj>
        <w:docPartGallery w:val="Page Numbers (Bottom of Page)"/>
        <w:docPartUnique/>
      </w:docPartObj>
    </w:sdtPr>
    <w:sdtEndPr/>
    <w:sdtContent>
      <w:p w:rsidR="00F70AAD" w:rsidRDefault="00F70AAD">
        <w:pPr>
          <w:pStyle w:val="Pidipagin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66AD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70AAD" w:rsidRPr="009F0061" w:rsidRDefault="00F70AAD" w:rsidP="00091F9B">
    <w:pPr>
      <w:tabs>
        <w:tab w:val="center" w:pos="4678"/>
      </w:tabs>
      <w:ind w:right="284"/>
      <w:jc w:val="center"/>
      <w:rPr>
        <w:i/>
        <w:color w:val="1F497D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0AAD" w:rsidRDefault="00F70AAD" w:rsidP="000A07AD">
      <w:r>
        <w:separator/>
      </w:r>
    </w:p>
  </w:footnote>
  <w:footnote w:type="continuationSeparator" w:id="0">
    <w:p w:rsidR="00F70AAD" w:rsidRDefault="00F70AAD" w:rsidP="000A07A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0AAD" w:rsidRDefault="00F70AAD" w:rsidP="000A07AD">
    <w:pPr>
      <w:tabs>
        <w:tab w:val="center" w:pos="4678"/>
      </w:tabs>
      <w:ind w:right="282"/>
      <w:jc w:val="center"/>
      <w:rPr>
        <w:rFonts w:ascii="Kunstler Script" w:hAnsi="Kunstler Script"/>
        <w:b/>
        <w:color w:val="1F497D"/>
        <w:w w:val="66"/>
        <w:sz w:val="28"/>
        <w:szCs w:val="28"/>
      </w:rPr>
    </w:pPr>
    <w:r>
      <w:rPr>
        <w:rFonts w:ascii="Kunstler Script" w:hAnsi="Kunstler Script"/>
        <w:b/>
        <w:noProof/>
        <w:color w:val="1F497D"/>
        <w:w w:val="66"/>
        <w:sz w:val="28"/>
        <w:szCs w:val="28"/>
      </w:rPr>
      <w:drawing>
        <wp:inline distT="0" distB="0" distL="0" distR="0" wp14:anchorId="43D32E61" wp14:editId="17A7266B">
          <wp:extent cx="542925" cy="609600"/>
          <wp:effectExtent l="0" t="0" r="9525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8000" contrast="8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2925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70AAD" w:rsidRDefault="00F70AAD" w:rsidP="000A07AD">
    <w:pPr>
      <w:tabs>
        <w:tab w:val="center" w:pos="4678"/>
      </w:tabs>
      <w:ind w:right="282"/>
      <w:jc w:val="center"/>
      <w:rPr>
        <w:rFonts w:ascii="Kunstler Script" w:hAnsi="Kunstler Script"/>
        <w:b/>
        <w:color w:val="1F497D"/>
        <w:w w:val="66"/>
        <w:sz w:val="28"/>
        <w:szCs w:val="28"/>
      </w:rPr>
    </w:pPr>
  </w:p>
  <w:p w:rsidR="00F70AAD" w:rsidRPr="007E4DA5" w:rsidRDefault="00F70AAD" w:rsidP="000A07AD">
    <w:pPr>
      <w:tabs>
        <w:tab w:val="center" w:pos="4678"/>
      </w:tabs>
      <w:ind w:right="282"/>
      <w:jc w:val="center"/>
      <w:rPr>
        <w:rFonts w:ascii="Garamond" w:hAnsi="Garamond" w:cs="Arial"/>
        <w:b/>
        <w:i/>
        <w:color w:val="1F497D"/>
      </w:rPr>
    </w:pPr>
    <w:r w:rsidRPr="007E4DA5">
      <w:rPr>
        <w:rFonts w:ascii="Garamond" w:hAnsi="Garamond" w:cs="Arial"/>
        <w:b/>
        <w:i/>
        <w:color w:val="1F497D"/>
      </w:rPr>
      <w:t>Autorità Nazionale Anticorruzione</w:t>
    </w:r>
  </w:p>
  <w:p w:rsidR="00F70AAD" w:rsidRDefault="00F70AAD" w:rsidP="00972A4C">
    <w:pPr>
      <w:tabs>
        <w:tab w:val="center" w:pos="4678"/>
      </w:tabs>
      <w:spacing w:before="120"/>
      <w:ind w:right="284"/>
      <w:jc w:val="center"/>
      <w:rPr>
        <w:rFonts w:ascii="Garamond" w:hAnsi="Garamond"/>
        <w:i/>
        <w:color w:val="1F497D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87F5C"/>
    <w:multiLevelType w:val="hybridMultilevel"/>
    <w:tmpl w:val="35AC51E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374691"/>
    <w:multiLevelType w:val="hybridMultilevel"/>
    <w:tmpl w:val="00B459C4"/>
    <w:lvl w:ilvl="0" w:tplc="0410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AC4C60"/>
    <w:multiLevelType w:val="hybridMultilevel"/>
    <w:tmpl w:val="8E8296EA"/>
    <w:lvl w:ilvl="0" w:tplc="04100005">
      <w:start w:val="1"/>
      <w:numFmt w:val="bullet"/>
      <w:lvlText w:val=""/>
      <w:lvlJc w:val="left"/>
      <w:pPr>
        <w:ind w:left="1492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21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3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5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7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9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1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3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52" w:hanging="360"/>
      </w:pPr>
      <w:rPr>
        <w:rFonts w:ascii="Wingdings" w:hAnsi="Wingdings" w:hint="default"/>
      </w:rPr>
    </w:lvl>
  </w:abstractNum>
  <w:abstractNum w:abstractNumId="3">
    <w:nsid w:val="1F041F52"/>
    <w:multiLevelType w:val="hybridMultilevel"/>
    <w:tmpl w:val="69FE94EE"/>
    <w:lvl w:ilvl="0" w:tplc="083C41E6">
      <w:start w:val="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37740B35"/>
    <w:multiLevelType w:val="hybridMultilevel"/>
    <w:tmpl w:val="4EBA86CC"/>
    <w:lvl w:ilvl="0" w:tplc="A5A8C854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01173A9"/>
    <w:multiLevelType w:val="hybridMultilevel"/>
    <w:tmpl w:val="054485BA"/>
    <w:lvl w:ilvl="0" w:tplc="81BA3D5A">
      <w:start w:val="8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70761A7"/>
    <w:multiLevelType w:val="hybridMultilevel"/>
    <w:tmpl w:val="E790030E"/>
    <w:lvl w:ilvl="0" w:tplc="CE147598"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2A945FA"/>
    <w:multiLevelType w:val="hybridMultilevel"/>
    <w:tmpl w:val="1C16E41E"/>
    <w:lvl w:ilvl="0" w:tplc="CEA66444"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7B9695F"/>
    <w:multiLevelType w:val="hybridMultilevel"/>
    <w:tmpl w:val="2000FA8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BAB3FF5"/>
    <w:multiLevelType w:val="hybridMultilevel"/>
    <w:tmpl w:val="2000FA8A"/>
    <w:lvl w:ilvl="0" w:tplc="0410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5BD2635"/>
    <w:multiLevelType w:val="hybridMultilevel"/>
    <w:tmpl w:val="F1C25D86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9"/>
  </w:num>
  <w:num w:numId="3">
    <w:abstractNumId w:val="8"/>
  </w:num>
  <w:num w:numId="4">
    <w:abstractNumId w:val="5"/>
  </w:num>
  <w:num w:numId="5">
    <w:abstractNumId w:val="1"/>
  </w:num>
  <w:num w:numId="6">
    <w:abstractNumId w:val="10"/>
  </w:num>
  <w:num w:numId="7">
    <w:abstractNumId w:val="2"/>
  </w:num>
  <w:num w:numId="8">
    <w:abstractNumId w:val="6"/>
  </w:num>
  <w:num w:numId="9">
    <w:abstractNumId w:val="7"/>
  </w:num>
  <w:num w:numId="10">
    <w:abstractNumId w:val="0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283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0959"/>
    <w:rsid w:val="00016407"/>
    <w:rsid w:val="00037F1B"/>
    <w:rsid w:val="0004264B"/>
    <w:rsid w:val="00091F9B"/>
    <w:rsid w:val="00094C01"/>
    <w:rsid w:val="000A07AD"/>
    <w:rsid w:val="000A5A48"/>
    <w:rsid w:val="000B0CAD"/>
    <w:rsid w:val="000B6801"/>
    <w:rsid w:val="000B7A0F"/>
    <w:rsid w:val="000B7B55"/>
    <w:rsid w:val="00100F70"/>
    <w:rsid w:val="0012576B"/>
    <w:rsid w:val="001523C0"/>
    <w:rsid w:val="00183DE2"/>
    <w:rsid w:val="00183E55"/>
    <w:rsid w:val="001979B7"/>
    <w:rsid w:val="001D47C1"/>
    <w:rsid w:val="001D7F91"/>
    <w:rsid w:val="001F035D"/>
    <w:rsid w:val="001F13F2"/>
    <w:rsid w:val="001F3BEB"/>
    <w:rsid w:val="00227732"/>
    <w:rsid w:val="00251EAA"/>
    <w:rsid w:val="0025360B"/>
    <w:rsid w:val="00274928"/>
    <w:rsid w:val="0028363B"/>
    <w:rsid w:val="002B7C7C"/>
    <w:rsid w:val="002C2C35"/>
    <w:rsid w:val="002C3C9B"/>
    <w:rsid w:val="002D7C4C"/>
    <w:rsid w:val="002E3933"/>
    <w:rsid w:val="002E5F3A"/>
    <w:rsid w:val="002F5CAA"/>
    <w:rsid w:val="003023FC"/>
    <w:rsid w:val="00331AF6"/>
    <w:rsid w:val="0034783A"/>
    <w:rsid w:val="003522EC"/>
    <w:rsid w:val="003B708F"/>
    <w:rsid w:val="003D6897"/>
    <w:rsid w:val="003E052B"/>
    <w:rsid w:val="00412FB0"/>
    <w:rsid w:val="00413EA8"/>
    <w:rsid w:val="004161A5"/>
    <w:rsid w:val="0041710A"/>
    <w:rsid w:val="00442626"/>
    <w:rsid w:val="00451497"/>
    <w:rsid w:val="004617F6"/>
    <w:rsid w:val="00463A63"/>
    <w:rsid w:val="0048314F"/>
    <w:rsid w:val="00496C36"/>
    <w:rsid w:val="004A2998"/>
    <w:rsid w:val="004B1653"/>
    <w:rsid w:val="004C0FEB"/>
    <w:rsid w:val="004D358F"/>
    <w:rsid w:val="004E1B95"/>
    <w:rsid w:val="005062D0"/>
    <w:rsid w:val="00516B73"/>
    <w:rsid w:val="0053391F"/>
    <w:rsid w:val="00562A65"/>
    <w:rsid w:val="00580331"/>
    <w:rsid w:val="005868C0"/>
    <w:rsid w:val="005A2B68"/>
    <w:rsid w:val="005B248A"/>
    <w:rsid w:val="005B3FDC"/>
    <w:rsid w:val="005B61A1"/>
    <w:rsid w:val="005C42F5"/>
    <w:rsid w:val="005D3626"/>
    <w:rsid w:val="005F0336"/>
    <w:rsid w:val="005F754C"/>
    <w:rsid w:val="00602F27"/>
    <w:rsid w:val="00605462"/>
    <w:rsid w:val="00637E18"/>
    <w:rsid w:val="0066114D"/>
    <w:rsid w:val="00661AC3"/>
    <w:rsid w:val="00674254"/>
    <w:rsid w:val="006A028D"/>
    <w:rsid w:val="006A02E6"/>
    <w:rsid w:val="006C60CF"/>
    <w:rsid w:val="006D6B32"/>
    <w:rsid w:val="0075102C"/>
    <w:rsid w:val="007522F8"/>
    <w:rsid w:val="00754410"/>
    <w:rsid w:val="0075577D"/>
    <w:rsid w:val="00790C6C"/>
    <w:rsid w:val="0079201F"/>
    <w:rsid w:val="007A6A2A"/>
    <w:rsid w:val="007C146C"/>
    <w:rsid w:val="007C74BE"/>
    <w:rsid w:val="007E4D06"/>
    <w:rsid w:val="007E4DA5"/>
    <w:rsid w:val="007E5EE2"/>
    <w:rsid w:val="007F3639"/>
    <w:rsid w:val="00803708"/>
    <w:rsid w:val="00812379"/>
    <w:rsid w:val="00865901"/>
    <w:rsid w:val="00883E1D"/>
    <w:rsid w:val="00884DE8"/>
    <w:rsid w:val="008A0959"/>
    <w:rsid w:val="008A7F2F"/>
    <w:rsid w:val="008B1EF3"/>
    <w:rsid w:val="008B3897"/>
    <w:rsid w:val="008D0418"/>
    <w:rsid w:val="008D14B0"/>
    <w:rsid w:val="008D687A"/>
    <w:rsid w:val="008E08B0"/>
    <w:rsid w:val="008E2008"/>
    <w:rsid w:val="008E2130"/>
    <w:rsid w:val="008F0F96"/>
    <w:rsid w:val="009075A8"/>
    <w:rsid w:val="00915C38"/>
    <w:rsid w:val="0093082A"/>
    <w:rsid w:val="00962269"/>
    <w:rsid w:val="009665B8"/>
    <w:rsid w:val="00972A4C"/>
    <w:rsid w:val="00987271"/>
    <w:rsid w:val="009A6162"/>
    <w:rsid w:val="009A730C"/>
    <w:rsid w:val="009B6D15"/>
    <w:rsid w:val="009C27A5"/>
    <w:rsid w:val="009F0061"/>
    <w:rsid w:val="009F5559"/>
    <w:rsid w:val="00A01700"/>
    <w:rsid w:val="00A02F75"/>
    <w:rsid w:val="00A24B01"/>
    <w:rsid w:val="00A4292F"/>
    <w:rsid w:val="00A52571"/>
    <w:rsid w:val="00A561A7"/>
    <w:rsid w:val="00A66AD5"/>
    <w:rsid w:val="00A7776E"/>
    <w:rsid w:val="00AB11BF"/>
    <w:rsid w:val="00AB5C08"/>
    <w:rsid w:val="00AB7F18"/>
    <w:rsid w:val="00AD39B6"/>
    <w:rsid w:val="00AE72A6"/>
    <w:rsid w:val="00AF193E"/>
    <w:rsid w:val="00B06E85"/>
    <w:rsid w:val="00B11A49"/>
    <w:rsid w:val="00B15BB1"/>
    <w:rsid w:val="00B45E1A"/>
    <w:rsid w:val="00B5230B"/>
    <w:rsid w:val="00B70301"/>
    <w:rsid w:val="00B732A0"/>
    <w:rsid w:val="00B85EAE"/>
    <w:rsid w:val="00B9588F"/>
    <w:rsid w:val="00BA672F"/>
    <w:rsid w:val="00BA7D8B"/>
    <w:rsid w:val="00BC1459"/>
    <w:rsid w:val="00BD52D5"/>
    <w:rsid w:val="00BF524B"/>
    <w:rsid w:val="00C10911"/>
    <w:rsid w:val="00C22E77"/>
    <w:rsid w:val="00C24742"/>
    <w:rsid w:val="00C26EDB"/>
    <w:rsid w:val="00C35712"/>
    <w:rsid w:val="00C53008"/>
    <w:rsid w:val="00C676DF"/>
    <w:rsid w:val="00C81EFA"/>
    <w:rsid w:val="00C90E2D"/>
    <w:rsid w:val="00CE1D45"/>
    <w:rsid w:val="00D10243"/>
    <w:rsid w:val="00D125EF"/>
    <w:rsid w:val="00D66273"/>
    <w:rsid w:val="00D75B02"/>
    <w:rsid w:val="00D7687D"/>
    <w:rsid w:val="00D81B6F"/>
    <w:rsid w:val="00DA6915"/>
    <w:rsid w:val="00E00B82"/>
    <w:rsid w:val="00E1342E"/>
    <w:rsid w:val="00E22990"/>
    <w:rsid w:val="00E43105"/>
    <w:rsid w:val="00E67208"/>
    <w:rsid w:val="00E852E6"/>
    <w:rsid w:val="00EB4FB0"/>
    <w:rsid w:val="00EE68F1"/>
    <w:rsid w:val="00EF46E9"/>
    <w:rsid w:val="00EF6041"/>
    <w:rsid w:val="00F0138D"/>
    <w:rsid w:val="00F057C3"/>
    <w:rsid w:val="00F203AA"/>
    <w:rsid w:val="00F4086D"/>
    <w:rsid w:val="00F45072"/>
    <w:rsid w:val="00F45B59"/>
    <w:rsid w:val="00F5656D"/>
    <w:rsid w:val="00F70AAD"/>
    <w:rsid w:val="00F74DE8"/>
    <w:rsid w:val="00F81C34"/>
    <w:rsid w:val="00F81E56"/>
    <w:rsid w:val="00FA375D"/>
    <w:rsid w:val="00FA479D"/>
    <w:rsid w:val="00FB5937"/>
    <w:rsid w:val="00FB6E87"/>
    <w:rsid w:val="00FD1274"/>
    <w:rsid w:val="00FD2221"/>
    <w:rsid w:val="00FE1CD6"/>
    <w:rsid w:val="00FE1F0B"/>
    <w:rsid w:val="00FE5979"/>
    <w:rsid w:val="00FF34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A09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A095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A0959"/>
    <w:rPr>
      <w:rFonts w:ascii="Tahoma" w:eastAsia="Times New Roman" w:hAnsi="Tahoma" w:cs="Tahoma"/>
      <w:sz w:val="16"/>
      <w:szCs w:val="16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C35712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0A07A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A07AD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0A07A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A07AD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NormaleWeb">
    <w:name w:val="Normal (Web)"/>
    <w:basedOn w:val="Normale"/>
    <w:uiPriority w:val="99"/>
    <w:rsid w:val="004B1653"/>
    <w:pPr>
      <w:spacing w:before="100" w:beforeAutospacing="1" w:after="100" w:afterAutospacing="1"/>
    </w:pPr>
  </w:style>
  <w:style w:type="paragraph" w:styleId="Corpotesto">
    <w:name w:val="Body Text"/>
    <w:basedOn w:val="Normale"/>
    <w:link w:val="CorpotestoCarattere"/>
    <w:rsid w:val="004B1653"/>
    <w:pPr>
      <w:widowControl w:val="0"/>
      <w:spacing w:after="120"/>
    </w:pPr>
    <w:rPr>
      <w:noProof/>
      <w:color w:val="000000"/>
      <w:szCs w:val="20"/>
    </w:rPr>
  </w:style>
  <w:style w:type="character" w:customStyle="1" w:styleId="CorpotestoCarattere">
    <w:name w:val="Corpo testo Carattere"/>
    <w:basedOn w:val="Carpredefinitoparagrafo"/>
    <w:link w:val="Corpotesto"/>
    <w:rsid w:val="004B1653"/>
    <w:rPr>
      <w:rFonts w:ascii="Times New Roman" w:eastAsia="Times New Roman" w:hAnsi="Times New Roman" w:cs="Times New Roman"/>
      <w:noProof/>
      <w:color w:val="000000"/>
      <w:sz w:val="24"/>
      <w:szCs w:val="20"/>
      <w:lang w:eastAsia="it-IT"/>
    </w:rPr>
  </w:style>
  <w:style w:type="paragraph" w:styleId="Rientrocorpodeltesto2">
    <w:name w:val="Body Text Indent 2"/>
    <w:basedOn w:val="Normale"/>
    <w:link w:val="Rientrocorpodeltesto2Carattere"/>
    <w:rsid w:val="004B1653"/>
    <w:pPr>
      <w:widowControl w:val="0"/>
      <w:spacing w:after="120" w:line="480" w:lineRule="auto"/>
      <w:ind w:left="283"/>
    </w:pPr>
    <w:rPr>
      <w:noProof/>
      <w:color w:val="000000"/>
      <w:szCs w:val="20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4B1653"/>
    <w:rPr>
      <w:rFonts w:ascii="Times New Roman" w:eastAsia="Times New Roman" w:hAnsi="Times New Roman" w:cs="Times New Roman"/>
      <w:noProof/>
      <w:color w:val="000000"/>
      <w:sz w:val="24"/>
      <w:szCs w:val="20"/>
      <w:lang w:eastAsia="it-IT"/>
    </w:rPr>
  </w:style>
  <w:style w:type="table" w:styleId="Grigliatabella">
    <w:name w:val="Table Grid"/>
    <w:basedOn w:val="Tabellanormale"/>
    <w:uiPriority w:val="59"/>
    <w:rsid w:val="00EF60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674254"/>
    <w:pPr>
      <w:ind w:left="720"/>
      <w:contextualSpacing/>
    </w:pPr>
  </w:style>
  <w:style w:type="character" w:styleId="Enfasigrassetto">
    <w:name w:val="Strong"/>
    <w:basedOn w:val="Carpredefinitoparagrafo"/>
    <w:uiPriority w:val="22"/>
    <w:qFormat/>
    <w:rsid w:val="000A5A48"/>
    <w:rPr>
      <w:b/>
      <w:bCs/>
    </w:rPr>
  </w:style>
  <w:style w:type="character" w:styleId="Rimandocommento">
    <w:name w:val="annotation reference"/>
    <w:basedOn w:val="Carpredefinitoparagrafo"/>
    <w:uiPriority w:val="99"/>
    <w:semiHidden/>
    <w:unhideWhenUsed/>
    <w:rsid w:val="00B9588F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B9588F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B9588F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B9588F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B9588F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C26EDB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C26EDB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C26EDB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A09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A095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A0959"/>
    <w:rPr>
      <w:rFonts w:ascii="Tahoma" w:eastAsia="Times New Roman" w:hAnsi="Tahoma" w:cs="Tahoma"/>
      <w:sz w:val="16"/>
      <w:szCs w:val="16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C35712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0A07A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A07AD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0A07A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A07AD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NormaleWeb">
    <w:name w:val="Normal (Web)"/>
    <w:basedOn w:val="Normale"/>
    <w:uiPriority w:val="99"/>
    <w:rsid w:val="004B1653"/>
    <w:pPr>
      <w:spacing w:before="100" w:beforeAutospacing="1" w:after="100" w:afterAutospacing="1"/>
    </w:pPr>
  </w:style>
  <w:style w:type="paragraph" w:styleId="Corpotesto">
    <w:name w:val="Body Text"/>
    <w:basedOn w:val="Normale"/>
    <w:link w:val="CorpotestoCarattere"/>
    <w:rsid w:val="004B1653"/>
    <w:pPr>
      <w:widowControl w:val="0"/>
      <w:spacing w:after="120"/>
    </w:pPr>
    <w:rPr>
      <w:noProof/>
      <w:color w:val="000000"/>
      <w:szCs w:val="20"/>
    </w:rPr>
  </w:style>
  <w:style w:type="character" w:customStyle="1" w:styleId="CorpotestoCarattere">
    <w:name w:val="Corpo testo Carattere"/>
    <w:basedOn w:val="Carpredefinitoparagrafo"/>
    <w:link w:val="Corpotesto"/>
    <w:rsid w:val="004B1653"/>
    <w:rPr>
      <w:rFonts w:ascii="Times New Roman" w:eastAsia="Times New Roman" w:hAnsi="Times New Roman" w:cs="Times New Roman"/>
      <w:noProof/>
      <w:color w:val="000000"/>
      <w:sz w:val="24"/>
      <w:szCs w:val="20"/>
      <w:lang w:eastAsia="it-IT"/>
    </w:rPr>
  </w:style>
  <w:style w:type="paragraph" w:styleId="Rientrocorpodeltesto2">
    <w:name w:val="Body Text Indent 2"/>
    <w:basedOn w:val="Normale"/>
    <w:link w:val="Rientrocorpodeltesto2Carattere"/>
    <w:rsid w:val="004B1653"/>
    <w:pPr>
      <w:widowControl w:val="0"/>
      <w:spacing w:after="120" w:line="480" w:lineRule="auto"/>
      <w:ind w:left="283"/>
    </w:pPr>
    <w:rPr>
      <w:noProof/>
      <w:color w:val="000000"/>
      <w:szCs w:val="20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4B1653"/>
    <w:rPr>
      <w:rFonts w:ascii="Times New Roman" w:eastAsia="Times New Roman" w:hAnsi="Times New Roman" w:cs="Times New Roman"/>
      <w:noProof/>
      <w:color w:val="000000"/>
      <w:sz w:val="24"/>
      <w:szCs w:val="20"/>
      <w:lang w:eastAsia="it-IT"/>
    </w:rPr>
  </w:style>
  <w:style w:type="table" w:styleId="Grigliatabella">
    <w:name w:val="Table Grid"/>
    <w:basedOn w:val="Tabellanormale"/>
    <w:uiPriority w:val="59"/>
    <w:rsid w:val="00EF60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674254"/>
    <w:pPr>
      <w:ind w:left="720"/>
      <w:contextualSpacing/>
    </w:pPr>
  </w:style>
  <w:style w:type="character" w:styleId="Enfasigrassetto">
    <w:name w:val="Strong"/>
    <w:basedOn w:val="Carpredefinitoparagrafo"/>
    <w:uiPriority w:val="22"/>
    <w:qFormat/>
    <w:rsid w:val="000A5A48"/>
    <w:rPr>
      <w:b/>
      <w:bCs/>
    </w:rPr>
  </w:style>
  <w:style w:type="character" w:styleId="Rimandocommento">
    <w:name w:val="annotation reference"/>
    <w:basedOn w:val="Carpredefinitoparagrafo"/>
    <w:uiPriority w:val="99"/>
    <w:semiHidden/>
    <w:unhideWhenUsed/>
    <w:rsid w:val="00B9588F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B9588F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B9588F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B9588F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B9588F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C26EDB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C26EDB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C26ED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483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C8F04B-DB5D-45B3-B191-5E739CAEAB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207</Words>
  <Characters>1185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AVCP</Company>
  <LinksUpToDate>false</LinksUpToDate>
  <CharactersWithSpaces>1390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g.posa</dc:creator>
  <cp:lastModifiedBy>p.adami</cp:lastModifiedBy>
  <cp:revision>11</cp:revision>
  <cp:lastPrinted>2015-02-16T12:01:00Z</cp:lastPrinted>
  <dcterms:created xsi:type="dcterms:W3CDTF">2016-12-06T14:10:00Z</dcterms:created>
  <dcterms:modified xsi:type="dcterms:W3CDTF">2016-12-19T16:36:00Z</dcterms:modified>
</cp:coreProperties>
</file>